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8C1E3" w14:textId="24BF3024" w:rsidR="00A421B4" w:rsidRPr="004271C2" w:rsidRDefault="004271C2" w:rsidP="00B87DF2">
      <w:pPr>
        <w:ind w:left="360"/>
        <w:jc w:val="both"/>
        <w:rPr>
          <w:b/>
          <w:sz w:val="32"/>
          <w:szCs w:val="32"/>
          <w:u w:val="single"/>
          <w:lang w:val="fr-FR"/>
        </w:rPr>
      </w:pPr>
      <w:r>
        <w:rPr>
          <w:b/>
          <w:sz w:val="32"/>
          <w:szCs w:val="32"/>
          <w:u w:val="single"/>
          <w:lang w:val="fr-FR"/>
        </w:rPr>
        <w:t xml:space="preserve">1A. </w:t>
      </w:r>
      <w:r w:rsidR="00380118">
        <w:rPr>
          <w:b/>
          <w:sz w:val="32"/>
          <w:szCs w:val="32"/>
          <w:u w:val="single"/>
          <w:lang w:val="fr-FR"/>
        </w:rPr>
        <w:t>Informations p</w:t>
      </w:r>
      <w:r w:rsidR="00A421B4" w:rsidRPr="004271C2">
        <w:rPr>
          <w:b/>
          <w:sz w:val="32"/>
          <w:szCs w:val="32"/>
          <w:u w:val="single"/>
          <w:lang w:val="fr-FR"/>
        </w:rPr>
        <w:t xml:space="preserve">réliminaires </w:t>
      </w:r>
    </w:p>
    <w:p w14:paraId="473E4BF7" w14:textId="6B882A08" w:rsidR="00B87DF2" w:rsidRPr="00B87DF2" w:rsidRDefault="00B87DF2" w:rsidP="00B87DF2">
      <w:pPr>
        <w:jc w:val="both"/>
        <w:rPr>
          <w:lang w:val="fr-FR"/>
        </w:rPr>
      </w:pPr>
      <w:r w:rsidRPr="00B87DF2">
        <w:rPr>
          <w:noProof/>
          <w:lang w:val="en-GB" w:eastAsia="en-GB"/>
        </w:rPr>
        <mc:AlternateContent>
          <mc:Choice Requires="wps">
            <w:drawing>
              <wp:anchor distT="45720" distB="45720" distL="114300" distR="114300" simplePos="0" relativeHeight="251663360" behindDoc="0" locked="0" layoutInCell="1" allowOverlap="1" wp14:anchorId="10250F29" wp14:editId="06BAADED">
                <wp:simplePos x="0" y="0"/>
                <wp:positionH relativeFrom="margin">
                  <wp:align>right</wp:align>
                </wp:positionH>
                <wp:positionV relativeFrom="paragraph">
                  <wp:posOffset>831850</wp:posOffset>
                </wp:positionV>
                <wp:extent cx="6600825" cy="4381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438150"/>
                        </a:xfrm>
                        <a:prstGeom prst="rect">
                          <a:avLst/>
                        </a:prstGeom>
                        <a:solidFill>
                          <a:srgbClr val="FFFFFF"/>
                        </a:solidFill>
                        <a:ln w="9525">
                          <a:solidFill>
                            <a:srgbClr val="000000"/>
                          </a:solidFill>
                          <a:miter lim="800000"/>
                          <a:headEnd/>
                          <a:tailEnd/>
                        </a:ln>
                      </wps:spPr>
                      <wps:txbx>
                        <w:txbxContent>
                          <w:p w14:paraId="6AA6A7ED" w14:textId="3E286226" w:rsidR="008308F3" w:rsidRPr="00B87DF2" w:rsidRDefault="008308F3">
                            <w:pPr>
                              <w:rPr>
                                <w:lang w:val="fr-FR"/>
                              </w:rPr>
                            </w:pPr>
                            <w:r>
                              <w:rPr>
                                <w:lang w:val="fr-FR"/>
                              </w:rPr>
                              <w:t>Ces informations devraient être déjà disponibles, à partir de votre évaluation des besoins et des données secondaires.   Pendant la collecte de données sur terrain, compléter et vérifier ces informations.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250F29" id="_x0000_t202" coordsize="21600,21600" o:spt="202" path="m,l,21600r21600,l21600,xe">
                <v:stroke joinstyle="miter"/>
                <v:path gradientshapeok="t" o:connecttype="rect"/>
              </v:shapetype>
              <v:shape id="Text Box 2" o:spid="_x0000_s1026" type="#_x0000_t202" style="position:absolute;left:0;text-align:left;margin-left:468.55pt;margin-top:65.5pt;width:519.75pt;height:34.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">
                <v:textbox>
                  <w:txbxContent>
                    <w:p w14:paraId="6AA6A7ED" w14:textId="3E286226" w:rsidR="008308F3" w:rsidRPr="00B87DF2" w:rsidRDefault="008308F3">
                      <w:pPr>
                        <w:rPr>
                          <w:lang w:val="fr-FR"/>
                        </w:rPr>
                      </w:pPr>
                      <w:r>
                        <w:rPr>
                          <w:lang w:val="fr-FR"/>
                        </w:rPr>
                        <w:t>Ces informations devraient être déjà disponibles, à partir de votre évaluation des besoins et des données secondaires.   Pendant la collecte de données sur terrain, compléter et vérifier ces informations.</w:t>
                      </w:r>
                    </w:p>
                  </w:txbxContent>
                </v:textbox>
                <w10:wrap type="square" anchorx="margin"/>
              </v:shape>
            </w:pict>
          </mc:Fallback>
        </mc:AlternateContent>
      </w:r>
      <w:r w:rsidR="00FA368E" w:rsidRPr="00FA368E">
        <w:rPr>
          <w:lang w:val="fr-FR"/>
        </w:rPr>
        <w:t xml:space="preserve">L’équipe d’évaluation, avec les inputs de l’équipe logistique et </w:t>
      </w:r>
      <w:r w:rsidR="00766659">
        <w:rPr>
          <w:lang w:val="fr-FR"/>
        </w:rPr>
        <w:t>de finance</w:t>
      </w:r>
      <w:r w:rsidR="00FA368E" w:rsidRPr="00FA368E">
        <w:rPr>
          <w:lang w:val="fr-FR"/>
        </w:rPr>
        <w:t xml:space="preserve"> devrait remplir les tableaux suivants avec les informations sur le projet, la réponse planifiée et les informations déjà connues des marchés de la zone. </w:t>
      </w:r>
      <w:r>
        <w:rPr>
          <w:lang w:val="fr-FR"/>
        </w:rPr>
        <w:t xml:space="preserve"> Ces </w:t>
      </w:r>
      <w:r w:rsidR="00C76B54">
        <w:rPr>
          <w:lang w:val="fr-FR"/>
        </w:rPr>
        <w:t>dernières</w:t>
      </w:r>
      <w:r>
        <w:rPr>
          <w:lang w:val="fr-FR"/>
        </w:rPr>
        <w:t xml:space="preserve"> vous aideront de collecter les informations sur terrain et remplir les fiches 2A - 2C (au niveau communautaire), les fiche</w:t>
      </w:r>
      <w:r w:rsidR="00766659">
        <w:rPr>
          <w:lang w:val="fr-FR"/>
        </w:rPr>
        <w:t>s</w:t>
      </w:r>
      <w:r>
        <w:rPr>
          <w:lang w:val="fr-FR"/>
        </w:rPr>
        <w:t xml:space="preserve"> 3A – 3C au niveau d</w:t>
      </w:r>
      <w:r w:rsidR="00766659">
        <w:rPr>
          <w:lang w:val="fr-FR"/>
        </w:rPr>
        <w:t>e</w:t>
      </w:r>
      <w:r>
        <w:rPr>
          <w:lang w:val="fr-FR"/>
        </w:rPr>
        <w:t xml:space="preserve"> marché, et les fiches 4A – 4D (</w:t>
      </w:r>
      <w:r w:rsidR="00766659">
        <w:rPr>
          <w:lang w:val="fr-FR"/>
        </w:rPr>
        <w:t>des</w:t>
      </w:r>
      <w:r>
        <w:rPr>
          <w:lang w:val="fr-FR"/>
        </w:rPr>
        <w:t xml:space="preserve"> acteurs externes). </w:t>
      </w:r>
    </w:p>
    <w:p w14:paraId="515D9614" w14:textId="6E1736A9" w:rsidR="004B47DD" w:rsidRPr="002333FD" w:rsidRDefault="008305B4" w:rsidP="008806B7">
      <w:pPr>
        <w:pStyle w:val="ListParagraph"/>
        <w:numPr>
          <w:ilvl w:val="0"/>
          <w:numId w:val="13"/>
        </w:numPr>
        <w:spacing w:before="360"/>
        <w:ind w:left="709" w:hanging="357"/>
        <w:contextualSpacing w:val="0"/>
        <w:jc w:val="both"/>
        <w:rPr>
          <w:b/>
          <w:i/>
          <w:sz w:val="28"/>
          <w:szCs w:val="28"/>
          <w:u w:val="single"/>
          <w:lang w:val="fr-FR"/>
        </w:rPr>
      </w:pPr>
      <w:r>
        <w:rPr>
          <w:b/>
          <w:i/>
          <w:sz w:val="28"/>
          <w:szCs w:val="28"/>
          <w:u w:val="single"/>
          <w:lang w:val="fr-FR"/>
        </w:rPr>
        <w:t>Objectives et questions clés</w:t>
      </w:r>
    </w:p>
    <w:p w14:paraId="0E1FCA93" w14:textId="5115F088" w:rsidR="004B47DD" w:rsidRDefault="00A07A63" w:rsidP="00B87DF2">
      <w:pPr>
        <w:jc w:val="both"/>
        <w:rPr>
          <w:lang w:val="fr-FR"/>
        </w:rPr>
      </w:pPr>
      <w:r>
        <w:rPr>
          <w:lang w:val="fr-FR"/>
        </w:rPr>
        <w:t xml:space="preserve">Identifier les questions clés ou objectives de votre analyse de marche et étude de faisabilité, c’est-à-dire : </w:t>
      </w:r>
      <w:r w:rsidRPr="008305B4">
        <w:rPr>
          <w:lang w:val="fr-FR"/>
        </w:rPr>
        <w:t>Les questions auxquelles vous aimeriez que l'étude vous aide à répondre.</w:t>
      </w:r>
      <w:r>
        <w:rPr>
          <w:lang w:val="fr-FR"/>
        </w:rPr>
        <w:t xml:space="preserve">  Ils vous aideront de cadrer</w:t>
      </w:r>
      <w:r w:rsidR="004B47DD">
        <w:rPr>
          <w:lang w:val="fr-FR"/>
        </w:rPr>
        <w:t xml:space="preserve"> </w:t>
      </w:r>
      <w:r>
        <w:rPr>
          <w:lang w:val="fr-FR"/>
        </w:rPr>
        <w:t xml:space="preserve">l’étude et limiter la collecte de données aux informations essentielles pour votre réponse. </w:t>
      </w:r>
      <w:r w:rsidR="008305B4">
        <w:rPr>
          <w:lang w:val="fr-FR"/>
        </w:rPr>
        <w:t xml:space="preserve"> </w:t>
      </w:r>
    </w:p>
    <w:tbl>
      <w:tblPr>
        <w:tblStyle w:val="TableGrid"/>
        <w:tblW w:w="10490" w:type="dxa"/>
        <w:tblInd w:w="-5" w:type="dxa"/>
        <w:tblLook w:val="04A0" w:firstRow="1" w:lastRow="0" w:firstColumn="1" w:lastColumn="0" w:noHBand="0" w:noVBand="1"/>
      </w:tblPr>
      <w:tblGrid>
        <w:gridCol w:w="10490"/>
      </w:tblGrid>
      <w:tr w:rsidR="008305B4" w:rsidRPr="00A07A63" w14:paraId="1E1ADF9E" w14:textId="77777777" w:rsidTr="008305B4">
        <w:tc>
          <w:tcPr>
            <w:tcW w:w="10490" w:type="dxa"/>
            <w:shd w:val="clear" w:color="auto" w:fill="BFBFBF" w:themeFill="background1" w:themeFillShade="BF"/>
          </w:tcPr>
          <w:p w14:paraId="3E5FA6C1" w14:textId="6F9D0FF7" w:rsidR="008305B4" w:rsidRPr="004B47DD" w:rsidRDefault="008305B4" w:rsidP="00B87DF2">
            <w:pPr>
              <w:jc w:val="both"/>
              <w:rPr>
                <w:b/>
                <w:lang w:val="fr-FR"/>
              </w:rPr>
            </w:pPr>
            <w:r>
              <w:rPr>
                <w:b/>
                <w:lang w:val="fr-FR"/>
              </w:rPr>
              <w:t>Questions Clés</w:t>
            </w:r>
          </w:p>
        </w:tc>
      </w:tr>
      <w:tr w:rsidR="008305B4" w:rsidRPr="00B32BC9" w14:paraId="646E4777" w14:textId="77777777" w:rsidTr="008305B4">
        <w:tc>
          <w:tcPr>
            <w:tcW w:w="10490" w:type="dxa"/>
          </w:tcPr>
          <w:p w14:paraId="4D78B903" w14:textId="77777777" w:rsidR="00D8758B" w:rsidRDefault="008305B4" w:rsidP="008305B4">
            <w:pPr>
              <w:jc w:val="both"/>
              <w:rPr>
                <w:i/>
                <w:lang w:val="fr-FR"/>
              </w:rPr>
            </w:pPr>
            <w:r w:rsidRPr="00D8758B">
              <w:rPr>
                <w:b/>
                <w:lang w:val="fr-FR"/>
              </w:rPr>
              <w:t>Par exemple</w:t>
            </w:r>
            <w:r>
              <w:rPr>
                <w:i/>
                <w:lang w:val="fr-FR"/>
              </w:rPr>
              <w:t xml:space="preserve"> : </w:t>
            </w:r>
          </w:p>
          <w:p w14:paraId="07EDFC84" w14:textId="77E02809" w:rsidR="008305B4" w:rsidRPr="008305B4" w:rsidRDefault="00D8758B" w:rsidP="008305B4">
            <w:pPr>
              <w:jc w:val="both"/>
              <w:rPr>
                <w:i/>
                <w:lang w:val="fr-FR"/>
              </w:rPr>
            </w:pPr>
            <w:r>
              <w:rPr>
                <w:i/>
                <w:lang w:val="fr-FR"/>
              </w:rPr>
              <w:t xml:space="preserve">Le marché de matériaux de construction – </w:t>
            </w:r>
            <w:proofErr w:type="spellStart"/>
            <w:r>
              <w:rPr>
                <w:i/>
                <w:lang w:val="fr-FR"/>
              </w:rPr>
              <w:t>a-t-il</w:t>
            </w:r>
            <w:proofErr w:type="spellEnd"/>
            <w:r>
              <w:rPr>
                <w:i/>
                <w:lang w:val="fr-FR"/>
              </w:rPr>
              <w:t xml:space="preserve"> suffisamment de capacité et est-il suffisamment intégré pour permettre une approche monétaire ? </w:t>
            </w:r>
          </w:p>
          <w:p w14:paraId="6FC86E33" w14:textId="77777777" w:rsidR="00D8758B" w:rsidRDefault="008305B4" w:rsidP="008305B4">
            <w:pPr>
              <w:jc w:val="both"/>
              <w:rPr>
                <w:i/>
                <w:lang w:val="fr-FR"/>
              </w:rPr>
            </w:pPr>
            <w:r w:rsidRPr="008305B4">
              <w:rPr>
                <w:i/>
                <w:lang w:val="fr-FR"/>
              </w:rPr>
              <w:t xml:space="preserve">Le marché du travail peut-il soutenir l'intervention ? </w:t>
            </w:r>
          </w:p>
          <w:p w14:paraId="4FFD0BB3" w14:textId="77387F4E" w:rsidR="008305B4" w:rsidRPr="008305B4" w:rsidRDefault="008305B4" w:rsidP="008305B4">
            <w:pPr>
              <w:jc w:val="both"/>
              <w:rPr>
                <w:i/>
                <w:lang w:val="fr-FR"/>
              </w:rPr>
            </w:pPr>
            <w:r w:rsidRPr="008305B4">
              <w:rPr>
                <w:i/>
                <w:lang w:val="fr-FR"/>
              </w:rPr>
              <w:t xml:space="preserve">L'argent contre le travail est-il une réponse appropriée ? </w:t>
            </w:r>
          </w:p>
          <w:p w14:paraId="08016155" w14:textId="691872C0" w:rsidR="008305B4" w:rsidRPr="008305B4" w:rsidRDefault="008305B4" w:rsidP="00D8758B">
            <w:pPr>
              <w:jc w:val="both"/>
              <w:rPr>
                <w:i/>
                <w:lang w:val="fr-FR"/>
              </w:rPr>
            </w:pPr>
            <w:r w:rsidRPr="008305B4">
              <w:rPr>
                <w:i/>
                <w:lang w:val="fr-FR"/>
              </w:rPr>
              <w:t>Quelles interventions aideraient à soutenir l</w:t>
            </w:r>
            <w:r w:rsidR="00D8758B">
              <w:rPr>
                <w:i/>
                <w:lang w:val="fr-FR"/>
              </w:rPr>
              <w:t>e marché ?</w:t>
            </w:r>
          </w:p>
        </w:tc>
      </w:tr>
      <w:tr w:rsidR="008305B4" w:rsidRPr="00B32BC9" w14:paraId="70A908A2" w14:textId="77777777" w:rsidTr="008305B4">
        <w:tc>
          <w:tcPr>
            <w:tcW w:w="10490" w:type="dxa"/>
          </w:tcPr>
          <w:p w14:paraId="088DC0E1" w14:textId="77777777" w:rsidR="008305B4" w:rsidRDefault="008305B4" w:rsidP="00B87DF2">
            <w:pPr>
              <w:jc w:val="both"/>
              <w:rPr>
                <w:lang w:val="fr-FR"/>
              </w:rPr>
            </w:pPr>
          </w:p>
          <w:p w14:paraId="75B88814" w14:textId="77777777" w:rsidR="008305B4" w:rsidRDefault="008305B4" w:rsidP="00B87DF2">
            <w:pPr>
              <w:jc w:val="both"/>
              <w:rPr>
                <w:lang w:val="fr-FR"/>
              </w:rPr>
            </w:pPr>
          </w:p>
        </w:tc>
      </w:tr>
      <w:tr w:rsidR="008305B4" w:rsidRPr="00B32BC9" w14:paraId="43055F60" w14:textId="77777777" w:rsidTr="008305B4">
        <w:tc>
          <w:tcPr>
            <w:tcW w:w="10490" w:type="dxa"/>
          </w:tcPr>
          <w:p w14:paraId="412D27FE" w14:textId="77777777" w:rsidR="008305B4" w:rsidRDefault="008305B4" w:rsidP="00B87DF2">
            <w:pPr>
              <w:jc w:val="both"/>
              <w:rPr>
                <w:lang w:val="fr-FR"/>
              </w:rPr>
            </w:pPr>
          </w:p>
          <w:p w14:paraId="1FBD23BE" w14:textId="77777777" w:rsidR="008305B4" w:rsidRDefault="008305B4" w:rsidP="00B87DF2">
            <w:pPr>
              <w:jc w:val="both"/>
              <w:rPr>
                <w:lang w:val="fr-FR"/>
              </w:rPr>
            </w:pPr>
          </w:p>
        </w:tc>
      </w:tr>
      <w:tr w:rsidR="008305B4" w:rsidRPr="00B32BC9" w14:paraId="4C4FBBA4" w14:textId="77777777" w:rsidTr="008305B4">
        <w:tc>
          <w:tcPr>
            <w:tcW w:w="10490" w:type="dxa"/>
          </w:tcPr>
          <w:p w14:paraId="29DE6855" w14:textId="77777777" w:rsidR="008305B4" w:rsidRDefault="008305B4" w:rsidP="00B87DF2">
            <w:pPr>
              <w:jc w:val="both"/>
              <w:rPr>
                <w:lang w:val="fr-FR"/>
              </w:rPr>
            </w:pPr>
          </w:p>
          <w:p w14:paraId="1E054C60" w14:textId="77777777" w:rsidR="008305B4" w:rsidRDefault="008305B4" w:rsidP="00B87DF2">
            <w:pPr>
              <w:jc w:val="both"/>
              <w:rPr>
                <w:lang w:val="fr-FR"/>
              </w:rPr>
            </w:pPr>
          </w:p>
        </w:tc>
      </w:tr>
      <w:tr w:rsidR="007E47F1" w:rsidRPr="00B32BC9" w14:paraId="7E19E35B" w14:textId="77777777" w:rsidTr="008305B4">
        <w:tc>
          <w:tcPr>
            <w:tcW w:w="10490" w:type="dxa"/>
          </w:tcPr>
          <w:p w14:paraId="42341CCF" w14:textId="77777777" w:rsidR="007E47F1" w:rsidRDefault="007E47F1" w:rsidP="00B87DF2">
            <w:pPr>
              <w:jc w:val="both"/>
              <w:rPr>
                <w:lang w:val="fr-FR"/>
              </w:rPr>
            </w:pPr>
          </w:p>
          <w:p w14:paraId="2E0482C7" w14:textId="77777777" w:rsidR="007E47F1" w:rsidRDefault="007E47F1" w:rsidP="00B87DF2">
            <w:pPr>
              <w:jc w:val="both"/>
              <w:rPr>
                <w:lang w:val="fr-FR"/>
              </w:rPr>
            </w:pPr>
          </w:p>
        </w:tc>
      </w:tr>
    </w:tbl>
    <w:p w14:paraId="07D37E3F" w14:textId="77777777" w:rsidR="005551A2" w:rsidRDefault="005551A2" w:rsidP="005551A2">
      <w:pPr>
        <w:jc w:val="both"/>
        <w:rPr>
          <w:lang w:val="fr-FR"/>
        </w:rPr>
      </w:pPr>
    </w:p>
    <w:p w14:paraId="7CBABC27" w14:textId="77777777" w:rsidR="007E47F1" w:rsidRDefault="007E47F1">
      <w:pPr>
        <w:rPr>
          <w:b/>
          <w:i/>
          <w:sz w:val="28"/>
          <w:szCs w:val="28"/>
          <w:u w:val="single"/>
          <w:lang w:val="fr-FR"/>
        </w:rPr>
      </w:pPr>
      <w:r>
        <w:rPr>
          <w:b/>
          <w:i/>
          <w:sz w:val="28"/>
          <w:szCs w:val="28"/>
          <w:u w:val="single"/>
          <w:lang w:val="fr-FR"/>
        </w:rPr>
        <w:br w:type="page"/>
      </w:r>
    </w:p>
    <w:p w14:paraId="2DB562AF" w14:textId="77777777" w:rsidR="007E47F1" w:rsidRDefault="007E47F1" w:rsidP="007E47F1">
      <w:pPr>
        <w:pStyle w:val="ListParagraph"/>
        <w:numPr>
          <w:ilvl w:val="0"/>
          <w:numId w:val="13"/>
        </w:numPr>
        <w:ind w:left="709"/>
        <w:jc w:val="both"/>
        <w:rPr>
          <w:b/>
          <w:i/>
          <w:sz w:val="28"/>
          <w:szCs w:val="28"/>
          <w:u w:val="single"/>
          <w:lang w:val="fr-FR"/>
        </w:rPr>
        <w:sectPr w:rsidR="007E47F1" w:rsidSect="007E47F1">
          <w:headerReference w:type="default" r:id="rId8"/>
          <w:footerReference w:type="default" r:id="rId9"/>
          <w:pgSz w:w="11907" w:h="16839" w:code="9"/>
          <w:pgMar w:top="720" w:right="720" w:bottom="720" w:left="720" w:header="720" w:footer="720" w:gutter="0"/>
          <w:cols w:space="720"/>
          <w:docGrid w:linePitch="360"/>
        </w:sectPr>
      </w:pPr>
    </w:p>
    <w:p w14:paraId="64BA9388" w14:textId="2FC4D894" w:rsidR="006C7160" w:rsidRPr="007E47F1" w:rsidRDefault="005614A9" w:rsidP="007E47F1">
      <w:pPr>
        <w:pStyle w:val="ListParagraph"/>
        <w:numPr>
          <w:ilvl w:val="0"/>
          <w:numId w:val="13"/>
        </w:numPr>
        <w:ind w:left="709"/>
        <w:jc w:val="both"/>
        <w:rPr>
          <w:b/>
          <w:i/>
          <w:sz w:val="28"/>
          <w:szCs w:val="28"/>
          <w:u w:val="single"/>
          <w:lang w:val="fr-FR"/>
        </w:rPr>
      </w:pPr>
      <w:r w:rsidRPr="007E47F1">
        <w:rPr>
          <w:b/>
          <w:i/>
          <w:sz w:val="28"/>
          <w:szCs w:val="28"/>
          <w:u w:val="single"/>
          <w:lang w:val="fr-FR"/>
        </w:rPr>
        <w:lastRenderedPageBreak/>
        <w:t>I</w:t>
      </w:r>
      <w:r w:rsidR="00C60BCF" w:rsidRPr="007E47F1">
        <w:rPr>
          <w:b/>
          <w:i/>
          <w:sz w:val="28"/>
          <w:szCs w:val="28"/>
          <w:u w:val="single"/>
          <w:lang w:val="fr-FR"/>
        </w:rPr>
        <w:t>nformations sur les besoins en</w:t>
      </w:r>
      <w:r w:rsidR="00305EE0" w:rsidRPr="007E47F1">
        <w:rPr>
          <w:b/>
          <w:i/>
          <w:sz w:val="28"/>
          <w:szCs w:val="28"/>
          <w:u w:val="single"/>
          <w:lang w:val="fr-FR"/>
        </w:rPr>
        <w:t xml:space="preserve"> </w:t>
      </w:r>
      <w:r w:rsidR="006C7160" w:rsidRPr="007E47F1">
        <w:rPr>
          <w:b/>
          <w:i/>
          <w:sz w:val="28"/>
          <w:szCs w:val="28"/>
          <w:u w:val="single"/>
          <w:lang w:val="fr-FR"/>
        </w:rPr>
        <w:t xml:space="preserve">abri dans la zone </w:t>
      </w:r>
      <w:r w:rsidR="002F2AF4" w:rsidRPr="007E47F1">
        <w:rPr>
          <w:b/>
          <w:i/>
          <w:sz w:val="28"/>
          <w:szCs w:val="28"/>
          <w:u w:val="single"/>
          <w:lang w:val="fr-FR"/>
        </w:rPr>
        <w:t>ciblée</w:t>
      </w:r>
      <w:r w:rsidR="00323694" w:rsidRPr="007E47F1">
        <w:rPr>
          <w:b/>
          <w:i/>
          <w:sz w:val="28"/>
          <w:szCs w:val="28"/>
          <w:u w:val="single"/>
          <w:lang w:val="fr-FR"/>
        </w:rPr>
        <w:t xml:space="preserve"> </w:t>
      </w:r>
    </w:p>
    <w:p w14:paraId="23E3ADBB" w14:textId="708CAE21" w:rsidR="007E47F1" w:rsidRDefault="007E47F1" w:rsidP="00B87DF2">
      <w:pPr>
        <w:jc w:val="both"/>
        <w:rPr>
          <w:lang w:val="fr-FR"/>
        </w:rPr>
      </w:pPr>
      <w:r w:rsidRPr="005D26C0">
        <w:rPr>
          <w:b/>
          <w:noProof/>
          <w:lang w:val="en-GB" w:eastAsia="en-GB"/>
        </w:rPr>
        <mc:AlternateContent>
          <mc:Choice Requires="wps">
            <w:drawing>
              <wp:anchor distT="45720" distB="45720" distL="114300" distR="114300" simplePos="0" relativeHeight="251661312" behindDoc="0" locked="0" layoutInCell="1" allowOverlap="1" wp14:anchorId="20DA49C2" wp14:editId="0449902B">
                <wp:simplePos x="0" y="0"/>
                <wp:positionH relativeFrom="margin">
                  <wp:align>right</wp:align>
                </wp:positionH>
                <wp:positionV relativeFrom="paragraph">
                  <wp:posOffset>455930</wp:posOffset>
                </wp:positionV>
                <wp:extent cx="9772650" cy="9334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2650" cy="933450"/>
                        </a:xfrm>
                        <a:prstGeom prst="rect">
                          <a:avLst/>
                        </a:prstGeom>
                        <a:solidFill>
                          <a:schemeClr val="bg1">
                            <a:lumMod val="85000"/>
                          </a:schemeClr>
                        </a:solidFill>
                        <a:ln w="9525">
                          <a:solidFill>
                            <a:srgbClr val="000000"/>
                          </a:solidFill>
                          <a:miter lim="800000"/>
                          <a:headEnd/>
                          <a:tailEnd/>
                        </a:ln>
                      </wps:spPr>
                      <wps:txbx>
                        <w:txbxContent>
                          <w:p w14:paraId="3515DC39" w14:textId="4E8AB1F1" w:rsidR="008308F3" w:rsidRDefault="008308F3">
                            <w:pPr>
                              <w:rPr>
                                <w:b/>
                                <w:lang w:val="fr-FR"/>
                              </w:rPr>
                            </w:pPr>
                            <w:r>
                              <w:rPr>
                                <w:b/>
                                <w:lang w:val="fr-FR"/>
                              </w:rPr>
                              <w:t xml:space="preserve">NB : En ce qui concerne le nombre de ménage ciblé par localité, il est possible d’estimer ce nombre de localité sur base du niveau de besoins identifiés pendant l’évaluation, si le ciblage n’est pas encore fait. </w:t>
                            </w:r>
                          </w:p>
                          <w:p w14:paraId="40942429" w14:textId="6D61D06E" w:rsidR="008308F3" w:rsidRPr="00B05A4B" w:rsidRDefault="008308F3" w:rsidP="00A6717C">
                            <w:pPr>
                              <w:rPr>
                                <w:b/>
                                <w:lang w:val="fr-FR"/>
                              </w:rPr>
                            </w:pPr>
                            <w:r>
                              <w:rPr>
                                <w:b/>
                                <w:lang w:val="fr-FR"/>
                              </w:rPr>
                              <w:t xml:space="preserve">Pour la construction locale, le projet pourrait aussi créer une demande parmi les membres de la communauté qui ne sont pas ciblés par le projet. Pour cette raison, il est utile aussi d’estimer cette demande potentielle au début pour que vous puissiez aussi calculer l’impact potentiel, surtout sur l’environnement, sur le marché, etc. </w:t>
                            </w:r>
                          </w:p>
                          <w:p w14:paraId="6C883633" w14:textId="77777777" w:rsidR="008308F3" w:rsidRPr="005D26C0" w:rsidRDefault="008308F3">
                            <w:pPr>
                              <w:rPr>
                                <w:b/>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DA49C2" id="_x0000_s1027" type="#_x0000_t202" style="position:absolute;left:0;text-align:left;margin-left:718.3pt;margin-top:35.9pt;width:769.5pt;height:73.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" fillcolor="#d8d8d8 [2732]">
                <v:textbox>
                  <w:txbxContent>
                    <w:p w14:paraId="3515DC39" w14:textId="4E8AB1F1" w:rsidR="008308F3" w:rsidRDefault="008308F3">
                      <w:pPr>
                        <w:rPr>
                          <w:b/>
                          <w:lang w:val="fr-FR"/>
                        </w:rPr>
                      </w:pPr>
                      <w:r>
                        <w:rPr>
                          <w:b/>
                          <w:lang w:val="fr-FR"/>
                        </w:rPr>
                        <w:t xml:space="preserve">NB : En ce qui concerne le nombre de ménage ciblé par localité, il est possible d’estimer ce nombre de localité sur base du niveau de besoins identifiés pendant l’évaluation, si le ciblage n’est pas encore fait. </w:t>
                      </w:r>
                    </w:p>
                    <w:p w14:paraId="40942429" w14:textId="6D61D06E" w:rsidR="008308F3" w:rsidRPr="00B05A4B" w:rsidRDefault="008308F3" w:rsidP="00A6717C">
                      <w:pPr>
                        <w:rPr>
                          <w:b/>
                          <w:lang w:val="fr-FR"/>
                        </w:rPr>
                      </w:pPr>
                      <w:r>
                        <w:rPr>
                          <w:b/>
                          <w:lang w:val="fr-FR"/>
                        </w:rPr>
                        <w:t xml:space="preserve">Pour la construction locale, le projet pourrait aussi créer une demande parmi les membres de la communauté qui ne sont pas ciblés par le projet. Pour cette raison, il est utile aussi d’estimer cette demande potentielle au début pour que vous puissiez aussi calculer l’impact potentiel, surtout sur l’environnement, sur le marché, etc. </w:t>
                      </w:r>
                    </w:p>
                    <w:p w14:paraId="6C883633" w14:textId="77777777" w:rsidR="008308F3" w:rsidRPr="005D26C0" w:rsidRDefault="008308F3">
                      <w:pPr>
                        <w:rPr>
                          <w:b/>
                          <w:lang w:val="fr-FR"/>
                        </w:rPr>
                      </w:pPr>
                    </w:p>
                  </w:txbxContent>
                </v:textbox>
                <w10:wrap type="square" anchorx="margin"/>
              </v:shape>
            </w:pict>
          </mc:Fallback>
        </mc:AlternateContent>
      </w:r>
      <w:r w:rsidR="00A6717C">
        <w:rPr>
          <w:lang w:val="fr-FR"/>
        </w:rPr>
        <w:t>Ces informations permettront à l’équipe de calculer la quantité de</w:t>
      </w:r>
      <w:r w:rsidR="00507805">
        <w:rPr>
          <w:lang w:val="fr-FR"/>
        </w:rPr>
        <w:t>s</w:t>
      </w:r>
      <w:r w:rsidR="00A6717C">
        <w:rPr>
          <w:lang w:val="fr-FR"/>
        </w:rPr>
        <w:t xml:space="preserve"> matériaux requis pour le type de construction planifiée pour les ménag</w:t>
      </w:r>
      <w:bookmarkStart w:id="0" w:name="_GoBack"/>
      <w:bookmarkEnd w:id="0"/>
      <w:r w:rsidR="00A6717C">
        <w:rPr>
          <w:lang w:val="fr-FR"/>
        </w:rPr>
        <w:t>es ciblés par le projet, (et alors la capacité du marché nécessaire pour le soutenir)</w:t>
      </w:r>
    </w:p>
    <w:p w14:paraId="600127F7" w14:textId="77777777" w:rsidR="007E47F1" w:rsidRPr="007E47F1" w:rsidRDefault="007E47F1" w:rsidP="00B87DF2">
      <w:pPr>
        <w:jc w:val="both"/>
        <w:rPr>
          <w:lang w:val="fr-FR"/>
        </w:rPr>
      </w:pPr>
    </w:p>
    <w:tbl>
      <w:tblPr>
        <w:tblStyle w:val="TableGrid"/>
        <w:tblpPr w:leftFromText="181" w:rightFromText="181" w:vertAnchor="text" w:horzAnchor="margin" w:tblpY="274"/>
        <w:tblW w:w="15588" w:type="dxa"/>
        <w:tblLayout w:type="fixed"/>
        <w:tblLook w:val="04A0" w:firstRow="1" w:lastRow="0" w:firstColumn="1" w:lastColumn="0" w:noHBand="0" w:noVBand="1"/>
      </w:tblPr>
      <w:tblGrid>
        <w:gridCol w:w="1413"/>
        <w:gridCol w:w="992"/>
        <w:gridCol w:w="1276"/>
        <w:gridCol w:w="1276"/>
        <w:gridCol w:w="1134"/>
        <w:gridCol w:w="1134"/>
        <w:gridCol w:w="1275"/>
        <w:gridCol w:w="1560"/>
        <w:gridCol w:w="1842"/>
        <w:gridCol w:w="2410"/>
        <w:gridCol w:w="1276"/>
      </w:tblGrid>
      <w:tr w:rsidR="007E47F1" w:rsidRPr="00B32BC9" w14:paraId="679E09D7" w14:textId="77777777" w:rsidTr="007E47F1">
        <w:tc>
          <w:tcPr>
            <w:tcW w:w="1413" w:type="dxa"/>
            <w:vMerge w:val="restart"/>
            <w:shd w:val="clear" w:color="auto" w:fill="BFBFBF" w:themeFill="background1" w:themeFillShade="BF"/>
            <w:vAlign w:val="center"/>
          </w:tcPr>
          <w:p w14:paraId="41B87041" w14:textId="77777777" w:rsidR="007E47F1" w:rsidRPr="005614A9" w:rsidRDefault="007E47F1" w:rsidP="007E47F1">
            <w:pPr>
              <w:jc w:val="center"/>
              <w:rPr>
                <w:b/>
                <w:lang w:val="fr-FR"/>
              </w:rPr>
            </w:pPr>
            <w:r>
              <w:rPr>
                <w:b/>
                <w:lang w:val="fr-FR"/>
              </w:rPr>
              <w:t>Zone/Aire de s</w:t>
            </w:r>
            <w:r w:rsidRPr="005614A9">
              <w:rPr>
                <w:b/>
                <w:lang w:val="fr-FR"/>
              </w:rPr>
              <w:t>anté</w:t>
            </w:r>
          </w:p>
        </w:tc>
        <w:tc>
          <w:tcPr>
            <w:tcW w:w="992" w:type="dxa"/>
            <w:vMerge w:val="restart"/>
            <w:shd w:val="clear" w:color="auto" w:fill="BFBFBF" w:themeFill="background1" w:themeFillShade="BF"/>
            <w:vAlign w:val="center"/>
          </w:tcPr>
          <w:p w14:paraId="5BB74534" w14:textId="77777777" w:rsidR="007E47F1" w:rsidRPr="005614A9" w:rsidRDefault="007E47F1" w:rsidP="007E47F1">
            <w:pPr>
              <w:jc w:val="center"/>
              <w:rPr>
                <w:b/>
                <w:lang w:val="fr-FR"/>
              </w:rPr>
            </w:pPr>
            <w:r w:rsidRPr="005614A9">
              <w:rPr>
                <w:b/>
                <w:lang w:val="fr-FR"/>
              </w:rPr>
              <w:t>Localité/Village</w:t>
            </w:r>
          </w:p>
        </w:tc>
        <w:tc>
          <w:tcPr>
            <w:tcW w:w="1276" w:type="dxa"/>
            <w:vMerge w:val="restart"/>
            <w:shd w:val="clear" w:color="auto" w:fill="BFBFBF" w:themeFill="background1" w:themeFillShade="BF"/>
            <w:vAlign w:val="center"/>
          </w:tcPr>
          <w:p w14:paraId="20E6C2B2" w14:textId="77777777" w:rsidR="007E47F1" w:rsidRPr="00741A5B" w:rsidRDefault="007E47F1" w:rsidP="007E47F1">
            <w:pPr>
              <w:jc w:val="center"/>
              <w:rPr>
                <w:b/>
                <w:lang w:val="fr-FR"/>
              </w:rPr>
            </w:pPr>
            <w:r>
              <w:rPr>
                <w:b/>
                <w:lang w:val="fr-FR"/>
              </w:rPr>
              <w:t>Population totale (ménages)</w:t>
            </w:r>
          </w:p>
        </w:tc>
        <w:tc>
          <w:tcPr>
            <w:tcW w:w="4819" w:type="dxa"/>
            <w:gridSpan w:val="4"/>
            <w:shd w:val="clear" w:color="auto" w:fill="BFBFBF" w:themeFill="background1" w:themeFillShade="BF"/>
            <w:vAlign w:val="center"/>
          </w:tcPr>
          <w:p w14:paraId="4FC7E23B" w14:textId="77777777" w:rsidR="007E47F1" w:rsidRPr="00741A5B" w:rsidRDefault="007E47F1" w:rsidP="007E47F1">
            <w:pPr>
              <w:jc w:val="center"/>
              <w:rPr>
                <w:b/>
                <w:lang w:val="fr-FR"/>
              </w:rPr>
            </w:pPr>
            <w:r>
              <w:rPr>
                <w:b/>
                <w:lang w:val="fr-FR"/>
              </w:rPr>
              <w:t>Composition démographique de la population</w:t>
            </w:r>
          </w:p>
        </w:tc>
        <w:tc>
          <w:tcPr>
            <w:tcW w:w="1560" w:type="dxa"/>
            <w:vMerge w:val="restart"/>
            <w:shd w:val="clear" w:color="auto" w:fill="BFBFBF" w:themeFill="background1" w:themeFillShade="BF"/>
            <w:vAlign w:val="center"/>
          </w:tcPr>
          <w:p w14:paraId="423EDAC8" w14:textId="77777777" w:rsidR="007E47F1" w:rsidRPr="005614A9" w:rsidRDefault="007E47F1" w:rsidP="007E47F1">
            <w:pPr>
              <w:jc w:val="center"/>
              <w:rPr>
                <w:b/>
                <w:color w:val="FF0000"/>
                <w:lang w:val="fr-FR"/>
              </w:rPr>
            </w:pPr>
            <w:r w:rsidRPr="005614A9">
              <w:rPr>
                <w:b/>
                <w:lang w:val="fr-FR"/>
              </w:rPr>
              <w:t xml:space="preserve">Type de </w:t>
            </w:r>
            <w:r>
              <w:rPr>
                <w:b/>
                <w:lang w:val="fr-FR"/>
              </w:rPr>
              <w:t>construction p</w:t>
            </w:r>
            <w:r w:rsidRPr="005614A9">
              <w:rPr>
                <w:b/>
                <w:lang w:val="fr-FR"/>
              </w:rPr>
              <w:t>lanifiée</w:t>
            </w:r>
          </w:p>
        </w:tc>
        <w:tc>
          <w:tcPr>
            <w:tcW w:w="1842" w:type="dxa"/>
            <w:vMerge w:val="restart"/>
            <w:shd w:val="clear" w:color="auto" w:fill="BFBFBF" w:themeFill="background1" w:themeFillShade="BF"/>
            <w:vAlign w:val="center"/>
          </w:tcPr>
          <w:p w14:paraId="005C1356" w14:textId="77777777" w:rsidR="007E47F1" w:rsidRPr="005614A9" w:rsidRDefault="007E47F1" w:rsidP="007E47F1">
            <w:pPr>
              <w:jc w:val="center"/>
              <w:rPr>
                <w:b/>
                <w:lang w:val="fr-FR"/>
              </w:rPr>
            </w:pPr>
            <w:r w:rsidRPr="005614A9">
              <w:rPr>
                <w:b/>
                <w:lang w:val="fr-FR"/>
              </w:rPr>
              <w:t>No. de ménages ciblés par ce projet (A)</w:t>
            </w:r>
          </w:p>
          <w:p w14:paraId="675E7433" w14:textId="77777777" w:rsidR="007E47F1" w:rsidRPr="005614A9" w:rsidRDefault="007E47F1" w:rsidP="007E47F1">
            <w:pPr>
              <w:jc w:val="center"/>
              <w:rPr>
                <w:b/>
                <w:color w:val="FF0000"/>
                <w:lang w:val="fr-FR"/>
              </w:rPr>
            </w:pPr>
            <w:r w:rsidRPr="005614A9">
              <w:rPr>
                <w:i/>
                <w:sz w:val="18"/>
                <w:szCs w:val="18"/>
                <w:lang w:val="fr-FR"/>
              </w:rPr>
              <w:t>(La demande du projet)</w:t>
            </w:r>
          </w:p>
        </w:tc>
        <w:tc>
          <w:tcPr>
            <w:tcW w:w="2410" w:type="dxa"/>
            <w:vMerge w:val="restart"/>
            <w:shd w:val="clear" w:color="auto" w:fill="BFBFBF" w:themeFill="background1" w:themeFillShade="BF"/>
            <w:vAlign w:val="center"/>
          </w:tcPr>
          <w:p w14:paraId="2D9CBDF1" w14:textId="77777777" w:rsidR="007E47F1" w:rsidRPr="005614A9" w:rsidRDefault="007E47F1" w:rsidP="007E47F1">
            <w:pPr>
              <w:jc w:val="center"/>
              <w:rPr>
                <w:b/>
                <w:lang w:val="fr-FR"/>
              </w:rPr>
            </w:pPr>
            <w:r w:rsidRPr="005614A9">
              <w:rPr>
                <w:b/>
                <w:lang w:val="fr-FR"/>
              </w:rPr>
              <w:t># de ménages qui ont effectivement besoin d’un appui en abris / logement</w:t>
            </w:r>
          </w:p>
          <w:p w14:paraId="712FA09D" w14:textId="77777777" w:rsidR="007E47F1" w:rsidRPr="005614A9" w:rsidRDefault="007E47F1" w:rsidP="007E47F1">
            <w:pPr>
              <w:jc w:val="center"/>
              <w:rPr>
                <w:b/>
                <w:sz w:val="20"/>
                <w:szCs w:val="20"/>
                <w:lang w:val="fr-FR"/>
              </w:rPr>
            </w:pPr>
            <w:r w:rsidRPr="005614A9">
              <w:rPr>
                <w:sz w:val="20"/>
                <w:szCs w:val="20"/>
                <w:lang w:val="fr-FR"/>
              </w:rPr>
              <w:t>(selon l’évaluation des besoins</w:t>
            </w:r>
            <w:r>
              <w:rPr>
                <w:sz w:val="20"/>
                <w:szCs w:val="20"/>
                <w:lang w:val="fr-FR"/>
              </w:rPr>
              <w:t>/</w:t>
            </w:r>
            <w:proofErr w:type="spellStart"/>
            <w:r>
              <w:rPr>
                <w:sz w:val="20"/>
                <w:szCs w:val="20"/>
                <w:lang w:val="fr-FR"/>
              </w:rPr>
              <w:t>ScoreCard</w:t>
            </w:r>
            <w:proofErr w:type="spellEnd"/>
            <w:r>
              <w:rPr>
                <w:sz w:val="20"/>
                <w:szCs w:val="20"/>
                <w:lang w:val="fr-FR"/>
              </w:rPr>
              <w:t xml:space="preserve"> Abri</w:t>
            </w:r>
            <w:r w:rsidRPr="005614A9">
              <w:rPr>
                <w:sz w:val="20"/>
                <w:szCs w:val="20"/>
                <w:lang w:val="fr-FR"/>
              </w:rPr>
              <w:t>)</w:t>
            </w:r>
          </w:p>
          <w:p w14:paraId="4B318D9D" w14:textId="77777777" w:rsidR="007E47F1" w:rsidRPr="005614A9" w:rsidRDefault="007E47F1" w:rsidP="007E47F1">
            <w:pPr>
              <w:jc w:val="center"/>
              <w:rPr>
                <w:b/>
                <w:lang w:val="fr-FR"/>
              </w:rPr>
            </w:pPr>
            <w:r w:rsidRPr="005614A9">
              <w:rPr>
                <w:b/>
                <w:lang w:val="fr-FR"/>
              </w:rPr>
              <w:t>(B)</w:t>
            </w:r>
          </w:p>
        </w:tc>
        <w:tc>
          <w:tcPr>
            <w:tcW w:w="1276" w:type="dxa"/>
            <w:vMerge w:val="restart"/>
            <w:shd w:val="clear" w:color="auto" w:fill="BFBFBF" w:themeFill="background1" w:themeFillShade="BF"/>
            <w:vAlign w:val="center"/>
          </w:tcPr>
          <w:p w14:paraId="47128D23" w14:textId="77777777" w:rsidR="007E47F1" w:rsidRDefault="007E47F1" w:rsidP="007E47F1">
            <w:pPr>
              <w:jc w:val="center"/>
              <w:rPr>
                <w:b/>
                <w:lang w:val="fr-FR"/>
              </w:rPr>
            </w:pPr>
            <w:r w:rsidRPr="005614A9">
              <w:rPr>
                <w:b/>
                <w:lang w:val="fr-FR"/>
              </w:rPr>
              <w:t xml:space="preserve">Différence </w:t>
            </w:r>
          </w:p>
          <w:p w14:paraId="2DBD4E09" w14:textId="77777777" w:rsidR="007E47F1" w:rsidRPr="005614A9" w:rsidRDefault="007E47F1" w:rsidP="007E47F1">
            <w:pPr>
              <w:jc w:val="center"/>
              <w:rPr>
                <w:b/>
                <w:lang w:val="fr-FR"/>
              </w:rPr>
            </w:pPr>
            <w:r w:rsidRPr="005614A9">
              <w:rPr>
                <w:b/>
                <w:lang w:val="fr-FR"/>
              </w:rPr>
              <w:t>(C</w:t>
            </w:r>
            <w:r>
              <w:rPr>
                <w:b/>
                <w:lang w:val="fr-FR"/>
              </w:rPr>
              <w:t xml:space="preserve"> = B-A</w:t>
            </w:r>
            <w:r w:rsidRPr="005614A9">
              <w:rPr>
                <w:b/>
                <w:lang w:val="fr-FR"/>
              </w:rPr>
              <w:t>)</w:t>
            </w:r>
          </w:p>
          <w:p w14:paraId="52676C56" w14:textId="77777777" w:rsidR="007E47F1" w:rsidRDefault="007E47F1" w:rsidP="007E47F1">
            <w:pPr>
              <w:jc w:val="center"/>
              <w:rPr>
                <w:b/>
                <w:lang w:val="fr-FR"/>
              </w:rPr>
            </w:pPr>
          </w:p>
          <w:p w14:paraId="64B3FA81" w14:textId="77777777" w:rsidR="007E47F1" w:rsidRPr="005614A9" w:rsidRDefault="007E47F1" w:rsidP="007E47F1">
            <w:pPr>
              <w:jc w:val="center"/>
              <w:rPr>
                <w:b/>
                <w:lang w:val="fr-FR"/>
              </w:rPr>
            </w:pPr>
            <w:r w:rsidRPr="005614A9">
              <w:rPr>
                <w:i/>
                <w:sz w:val="18"/>
                <w:szCs w:val="18"/>
                <w:lang w:val="fr-FR"/>
              </w:rPr>
              <w:t>(</w:t>
            </w:r>
            <w:r>
              <w:rPr>
                <w:i/>
                <w:sz w:val="18"/>
                <w:szCs w:val="18"/>
                <w:lang w:val="fr-FR"/>
              </w:rPr>
              <w:t xml:space="preserve">pour estimer </w:t>
            </w:r>
            <w:r w:rsidRPr="005614A9">
              <w:rPr>
                <w:i/>
                <w:sz w:val="18"/>
                <w:szCs w:val="18"/>
                <w:lang w:val="fr-FR"/>
              </w:rPr>
              <w:t>la demande potentielle)</w:t>
            </w:r>
          </w:p>
        </w:tc>
      </w:tr>
      <w:tr w:rsidR="007E47F1" w:rsidRPr="007E47F1" w14:paraId="64ED7272" w14:textId="77777777" w:rsidTr="007E47F1">
        <w:trPr>
          <w:trHeight w:val="1266"/>
        </w:trPr>
        <w:tc>
          <w:tcPr>
            <w:tcW w:w="1413" w:type="dxa"/>
            <w:vMerge/>
            <w:vAlign w:val="center"/>
          </w:tcPr>
          <w:p w14:paraId="34EC7B49" w14:textId="77777777" w:rsidR="007E47F1" w:rsidRPr="005614A9" w:rsidRDefault="007E47F1" w:rsidP="007E47F1">
            <w:pPr>
              <w:jc w:val="both"/>
              <w:rPr>
                <w:lang w:val="fr-FR"/>
              </w:rPr>
            </w:pPr>
          </w:p>
        </w:tc>
        <w:tc>
          <w:tcPr>
            <w:tcW w:w="992" w:type="dxa"/>
            <w:vMerge/>
            <w:vAlign w:val="center"/>
          </w:tcPr>
          <w:p w14:paraId="6F4274DC" w14:textId="77777777" w:rsidR="007E47F1" w:rsidRPr="005614A9" w:rsidRDefault="007E47F1" w:rsidP="007E47F1">
            <w:pPr>
              <w:jc w:val="both"/>
              <w:rPr>
                <w:lang w:val="fr-FR"/>
              </w:rPr>
            </w:pPr>
          </w:p>
        </w:tc>
        <w:tc>
          <w:tcPr>
            <w:tcW w:w="1276" w:type="dxa"/>
            <w:vMerge/>
          </w:tcPr>
          <w:p w14:paraId="638A17DA" w14:textId="77777777" w:rsidR="007E47F1" w:rsidRPr="005614A9" w:rsidRDefault="007E47F1" w:rsidP="007E47F1">
            <w:pPr>
              <w:jc w:val="both"/>
              <w:rPr>
                <w:lang w:val="fr-FR"/>
              </w:rPr>
            </w:pPr>
          </w:p>
        </w:tc>
        <w:tc>
          <w:tcPr>
            <w:tcW w:w="1276" w:type="dxa"/>
            <w:shd w:val="clear" w:color="auto" w:fill="D9D9D9" w:themeFill="background1" w:themeFillShade="D9"/>
            <w:vAlign w:val="center"/>
          </w:tcPr>
          <w:p w14:paraId="43C1F0D2" w14:textId="77777777" w:rsidR="007E47F1" w:rsidRPr="007E47F1" w:rsidRDefault="007E47F1" w:rsidP="007E47F1">
            <w:pPr>
              <w:jc w:val="center"/>
              <w:rPr>
                <w:sz w:val="20"/>
                <w:szCs w:val="20"/>
                <w:lang w:val="fr-FR"/>
              </w:rPr>
            </w:pPr>
            <w:r w:rsidRPr="007E47F1">
              <w:rPr>
                <w:i/>
                <w:sz w:val="20"/>
                <w:szCs w:val="20"/>
                <w:lang w:val="fr-FR"/>
              </w:rPr>
              <w:t>No. de ménages retournés/ rapatriés</w:t>
            </w:r>
          </w:p>
        </w:tc>
        <w:tc>
          <w:tcPr>
            <w:tcW w:w="1134" w:type="dxa"/>
            <w:shd w:val="clear" w:color="auto" w:fill="D9D9D9" w:themeFill="background1" w:themeFillShade="D9"/>
            <w:vAlign w:val="center"/>
          </w:tcPr>
          <w:p w14:paraId="02406DFA" w14:textId="77777777" w:rsidR="007E47F1" w:rsidRPr="007E47F1" w:rsidRDefault="007E47F1" w:rsidP="007E47F1">
            <w:pPr>
              <w:jc w:val="center"/>
              <w:rPr>
                <w:sz w:val="20"/>
                <w:szCs w:val="20"/>
                <w:lang w:val="fr-FR"/>
              </w:rPr>
            </w:pPr>
            <w:r w:rsidRPr="007E47F1">
              <w:rPr>
                <w:i/>
                <w:sz w:val="20"/>
                <w:szCs w:val="20"/>
                <w:lang w:val="fr-FR"/>
              </w:rPr>
              <w:t>No. de ménages déplacés</w:t>
            </w:r>
          </w:p>
        </w:tc>
        <w:tc>
          <w:tcPr>
            <w:tcW w:w="1134" w:type="dxa"/>
            <w:shd w:val="clear" w:color="auto" w:fill="D9D9D9" w:themeFill="background1" w:themeFillShade="D9"/>
            <w:vAlign w:val="center"/>
          </w:tcPr>
          <w:p w14:paraId="7CC7C072" w14:textId="77777777" w:rsidR="007E47F1" w:rsidRPr="007E47F1" w:rsidRDefault="007E47F1" w:rsidP="007E47F1">
            <w:pPr>
              <w:jc w:val="center"/>
              <w:rPr>
                <w:sz w:val="20"/>
                <w:szCs w:val="20"/>
                <w:lang w:val="fr-FR"/>
              </w:rPr>
            </w:pPr>
            <w:r w:rsidRPr="007E47F1">
              <w:rPr>
                <w:i/>
                <w:sz w:val="20"/>
                <w:szCs w:val="20"/>
                <w:lang w:val="fr-FR"/>
              </w:rPr>
              <w:t>No. de ménages refugiés</w:t>
            </w:r>
          </w:p>
        </w:tc>
        <w:tc>
          <w:tcPr>
            <w:tcW w:w="1275" w:type="dxa"/>
            <w:shd w:val="clear" w:color="auto" w:fill="D9D9D9" w:themeFill="background1" w:themeFillShade="D9"/>
            <w:vAlign w:val="center"/>
          </w:tcPr>
          <w:p w14:paraId="162ED133" w14:textId="77777777" w:rsidR="007E47F1" w:rsidRPr="007E47F1" w:rsidRDefault="007E47F1" w:rsidP="007E47F1">
            <w:pPr>
              <w:jc w:val="center"/>
              <w:rPr>
                <w:sz w:val="20"/>
                <w:szCs w:val="20"/>
                <w:lang w:val="fr-FR"/>
              </w:rPr>
            </w:pPr>
            <w:r w:rsidRPr="007E47F1">
              <w:rPr>
                <w:sz w:val="20"/>
                <w:szCs w:val="20"/>
                <w:lang w:val="fr-FR"/>
              </w:rPr>
              <w:t>Autres groupes (à spécifier)</w:t>
            </w:r>
          </w:p>
        </w:tc>
        <w:tc>
          <w:tcPr>
            <w:tcW w:w="1560" w:type="dxa"/>
            <w:vMerge/>
            <w:vAlign w:val="center"/>
          </w:tcPr>
          <w:p w14:paraId="1D1C5EC8" w14:textId="77777777" w:rsidR="007E47F1" w:rsidRPr="005614A9" w:rsidRDefault="007E47F1" w:rsidP="007E47F1">
            <w:pPr>
              <w:jc w:val="both"/>
              <w:rPr>
                <w:lang w:val="fr-FR"/>
              </w:rPr>
            </w:pPr>
          </w:p>
        </w:tc>
        <w:tc>
          <w:tcPr>
            <w:tcW w:w="1842" w:type="dxa"/>
            <w:vMerge/>
            <w:vAlign w:val="center"/>
          </w:tcPr>
          <w:p w14:paraId="646CDC8C" w14:textId="77777777" w:rsidR="007E47F1" w:rsidRPr="005614A9" w:rsidRDefault="007E47F1" w:rsidP="007E47F1">
            <w:pPr>
              <w:jc w:val="both"/>
              <w:rPr>
                <w:lang w:val="fr-FR"/>
              </w:rPr>
            </w:pPr>
          </w:p>
        </w:tc>
        <w:tc>
          <w:tcPr>
            <w:tcW w:w="2410" w:type="dxa"/>
            <w:vMerge/>
            <w:vAlign w:val="center"/>
          </w:tcPr>
          <w:p w14:paraId="3F55C20C" w14:textId="77777777" w:rsidR="007E47F1" w:rsidRPr="005614A9" w:rsidRDefault="007E47F1" w:rsidP="007E47F1">
            <w:pPr>
              <w:jc w:val="both"/>
              <w:rPr>
                <w:lang w:val="fr-FR"/>
              </w:rPr>
            </w:pPr>
          </w:p>
        </w:tc>
        <w:tc>
          <w:tcPr>
            <w:tcW w:w="1276" w:type="dxa"/>
            <w:vMerge/>
            <w:vAlign w:val="center"/>
          </w:tcPr>
          <w:p w14:paraId="5802225F" w14:textId="77777777" w:rsidR="007E47F1" w:rsidRPr="005614A9" w:rsidRDefault="007E47F1" w:rsidP="007E47F1">
            <w:pPr>
              <w:jc w:val="both"/>
              <w:rPr>
                <w:lang w:val="fr-FR"/>
              </w:rPr>
            </w:pPr>
          </w:p>
        </w:tc>
      </w:tr>
      <w:tr w:rsidR="007E47F1" w:rsidRPr="007E47F1" w14:paraId="21C04C19" w14:textId="77777777" w:rsidTr="007E47F1">
        <w:tc>
          <w:tcPr>
            <w:tcW w:w="1413" w:type="dxa"/>
            <w:vAlign w:val="center"/>
          </w:tcPr>
          <w:p w14:paraId="044C7AC0" w14:textId="77777777" w:rsidR="007E47F1" w:rsidRPr="005614A9" w:rsidRDefault="007E47F1" w:rsidP="007E47F1">
            <w:pPr>
              <w:jc w:val="both"/>
              <w:rPr>
                <w:lang w:val="fr-FR"/>
              </w:rPr>
            </w:pPr>
          </w:p>
          <w:p w14:paraId="050DCA7B" w14:textId="77777777" w:rsidR="007E47F1" w:rsidRPr="005614A9" w:rsidRDefault="007E47F1" w:rsidP="007E47F1">
            <w:pPr>
              <w:jc w:val="both"/>
              <w:rPr>
                <w:lang w:val="fr-FR"/>
              </w:rPr>
            </w:pPr>
          </w:p>
        </w:tc>
        <w:tc>
          <w:tcPr>
            <w:tcW w:w="992" w:type="dxa"/>
            <w:vAlign w:val="center"/>
          </w:tcPr>
          <w:p w14:paraId="7D1D8308" w14:textId="77777777" w:rsidR="007E47F1" w:rsidRPr="005614A9" w:rsidRDefault="007E47F1" w:rsidP="007E47F1">
            <w:pPr>
              <w:jc w:val="both"/>
              <w:rPr>
                <w:lang w:val="fr-FR"/>
              </w:rPr>
            </w:pPr>
          </w:p>
        </w:tc>
        <w:tc>
          <w:tcPr>
            <w:tcW w:w="1276" w:type="dxa"/>
          </w:tcPr>
          <w:p w14:paraId="7038CC81" w14:textId="77777777" w:rsidR="007E47F1" w:rsidRPr="005614A9" w:rsidRDefault="007E47F1" w:rsidP="007E47F1">
            <w:pPr>
              <w:jc w:val="both"/>
              <w:rPr>
                <w:lang w:val="fr-FR"/>
              </w:rPr>
            </w:pPr>
          </w:p>
        </w:tc>
        <w:tc>
          <w:tcPr>
            <w:tcW w:w="1276" w:type="dxa"/>
          </w:tcPr>
          <w:p w14:paraId="4E0A61C8" w14:textId="77777777" w:rsidR="007E47F1" w:rsidRPr="005614A9" w:rsidRDefault="007E47F1" w:rsidP="007E47F1">
            <w:pPr>
              <w:jc w:val="both"/>
              <w:rPr>
                <w:lang w:val="fr-FR"/>
              </w:rPr>
            </w:pPr>
          </w:p>
        </w:tc>
        <w:tc>
          <w:tcPr>
            <w:tcW w:w="1134" w:type="dxa"/>
          </w:tcPr>
          <w:p w14:paraId="7F56054D" w14:textId="77777777" w:rsidR="007E47F1" w:rsidRPr="005614A9" w:rsidRDefault="007E47F1" w:rsidP="007E47F1">
            <w:pPr>
              <w:jc w:val="both"/>
              <w:rPr>
                <w:lang w:val="fr-FR"/>
              </w:rPr>
            </w:pPr>
          </w:p>
        </w:tc>
        <w:tc>
          <w:tcPr>
            <w:tcW w:w="1134" w:type="dxa"/>
          </w:tcPr>
          <w:p w14:paraId="22165E66" w14:textId="77777777" w:rsidR="007E47F1" w:rsidRPr="005614A9" w:rsidRDefault="007E47F1" w:rsidP="007E47F1">
            <w:pPr>
              <w:jc w:val="both"/>
              <w:rPr>
                <w:lang w:val="fr-FR"/>
              </w:rPr>
            </w:pPr>
          </w:p>
        </w:tc>
        <w:tc>
          <w:tcPr>
            <w:tcW w:w="1275" w:type="dxa"/>
            <w:vAlign w:val="center"/>
          </w:tcPr>
          <w:p w14:paraId="4F30399C" w14:textId="77777777" w:rsidR="007E47F1" w:rsidRPr="005614A9" w:rsidRDefault="007E47F1" w:rsidP="007E47F1">
            <w:pPr>
              <w:jc w:val="both"/>
              <w:rPr>
                <w:lang w:val="fr-FR"/>
              </w:rPr>
            </w:pPr>
          </w:p>
        </w:tc>
        <w:tc>
          <w:tcPr>
            <w:tcW w:w="1560" w:type="dxa"/>
            <w:vAlign w:val="center"/>
          </w:tcPr>
          <w:p w14:paraId="081EE540" w14:textId="77777777" w:rsidR="007E47F1" w:rsidRPr="005614A9" w:rsidRDefault="007E47F1" w:rsidP="007E47F1">
            <w:pPr>
              <w:jc w:val="both"/>
              <w:rPr>
                <w:lang w:val="fr-FR"/>
              </w:rPr>
            </w:pPr>
          </w:p>
        </w:tc>
        <w:tc>
          <w:tcPr>
            <w:tcW w:w="1842" w:type="dxa"/>
            <w:vAlign w:val="center"/>
          </w:tcPr>
          <w:p w14:paraId="244D77FB" w14:textId="77777777" w:rsidR="007E47F1" w:rsidRPr="005614A9" w:rsidRDefault="007E47F1" w:rsidP="007E47F1">
            <w:pPr>
              <w:jc w:val="both"/>
              <w:rPr>
                <w:lang w:val="fr-FR"/>
              </w:rPr>
            </w:pPr>
          </w:p>
        </w:tc>
        <w:tc>
          <w:tcPr>
            <w:tcW w:w="2410" w:type="dxa"/>
            <w:vAlign w:val="center"/>
          </w:tcPr>
          <w:p w14:paraId="4B00A6B5" w14:textId="77777777" w:rsidR="007E47F1" w:rsidRPr="005614A9" w:rsidRDefault="007E47F1" w:rsidP="007E47F1">
            <w:pPr>
              <w:jc w:val="both"/>
              <w:rPr>
                <w:lang w:val="fr-FR"/>
              </w:rPr>
            </w:pPr>
          </w:p>
        </w:tc>
        <w:tc>
          <w:tcPr>
            <w:tcW w:w="1276" w:type="dxa"/>
            <w:vAlign w:val="center"/>
          </w:tcPr>
          <w:p w14:paraId="73085560" w14:textId="77777777" w:rsidR="007E47F1" w:rsidRPr="005614A9" w:rsidRDefault="007E47F1" w:rsidP="007E47F1">
            <w:pPr>
              <w:jc w:val="both"/>
              <w:rPr>
                <w:lang w:val="fr-FR"/>
              </w:rPr>
            </w:pPr>
          </w:p>
        </w:tc>
      </w:tr>
      <w:tr w:rsidR="007E47F1" w:rsidRPr="007E47F1" w14:paraId="30F7EABB" w14:textId="77777777" w:rsidTr="007E47F1">
        <w:tc>
          <w:tcPr>
            <w:tcW w:w="1413" w:type="dxa"/>
            <w:vAlign w:val="center"/>
          </w:tcPr>
          <w:p w14:paraId="6934173F" w14:textId="77777777" w:rsidR="007E47F1" w:rsidRPr="005614A9" w:rsidRDefault="007E47F1" w:rsidP="007E47F1">
            <w:pPr>
              <w:jc w:val="both"/>
              <w:rPr>
                <w:lang w:val="fr-FR"/>
              </w:rPr>
            </w:pPr>
          </w:p>
          <w:p w14:paraId="0E6CC69F" w14:textId="77777777" w:rsidR="007E47F1" w:rsidRPr="005614A9" w:rsidRDefault="007E47F1" w:rsidP="007E47F1">
            <w:pPr>
              <w:jc w:val="both"/>
              <w:rPr>
                <w:lang w:val="fr-FR"/>
              </w:rPr>
            </w:pPr>
          </w:p>
        </w:tc>
        <w:tc>
          <w:tcPr>
            <w:tcW w:w="992" w:type="dxa"/>
            <w:vAlign w:val="center"/>
          </w:tcPr>
          <w:p w14:paraId="7E0C8977" w14:textId="77777777" w:rsidR="007E47F1" w:rsidRPr="005614A9" w:rsidRDefault="007E47F1" w:rsidP="007E47F1">
            <w:pPr>
              <w:jc w:val="both"/>
              <w:rPr>
                <w:lang w:val="fr-FR"/>
              </w:rPr>
            </w:pPr>
          </w:p>
        </w:tc>
        <w:tc>
          <w:tcPr>
            <w:tcW w:w="1276" w:type="dxa"/>
          </w:tcPr>
          <w:p w14:paraId="420293EA" w14:textId="77777777" w:rsidR="007E47F1" w:rsidRPr="005614A9" w:rsidRDefault="007E47F1" w:rsidP="007E47F1">
            <w:pPr>
              <w:jc w:val="both"/>
              <w:rPr>
                <w:lang w:val="fr-FR"/>
              </w:rPr>
            </w:pPr>
          </w:p>
        </w:tc>
        <w:tc>
          <w:tcPr>
            <w:tcW w:w="1276" w:type="dxa"/>
          </w:tcPr>
          <w:p w14:paraId="77F1513F" w14:textId="77777777" w:rsidR="007E47F1" w:rsidRPr="005614A9" w:rsidRDefault="007E47F1" w:rsidP="007E47F1">
            <w:pPr>
              <w:jc w:val="both"/>
              <w:rPr>
                <w:lang w:val="fr-FR"/>
              </w:rPr>
            </w:pPr>
          </w:p>
        </w:tc>
        <w:tc>
          <w:tcPr>
            <w:tcW w:w="1134" w:type="dxa"/>
          </w:tcPr>
          <w:p w14:paraId="7FC6C489" w14:textId="77777777" w:rsidR="007E47F1" w:rsidRPr="005614A9" w:rsidRDefault="007E47F1" w:rsidP="007E47F1">
            <w:pPr>
              <w:jc w:val="both"/>
              <w:rPr>
                <w:lang w:val="fr-FR"/>
              </w:rPr>
            </w:pPr>
          </w:p>
        </w:tc>
        <w:tc>
          <w:tcPr>
            <w:tcW w:w="1134" w:type="dxa"/>
          </w:tcPr>
          <w:p w14:paraId="076EB648" w14:textId="77777777" w:rsidR="007E47F1" w:rsidRPr="005614A9" w:rsidRDefault="007E47F1" w:rsidP="007E47F1">
            <w:pPr>
              <w:jc w:val="both"/>
              <w:rPr>
                <w:lang w:val="fr-FR"/>
              </w:rPr>
            </w:pPr>
          </w:p>
        </w:tc>
        <w:tc>
          <w:tcPr>
            <w:tcW w:w="1275" w:type="dxa"/>
            <w:vAlign w:val="center"/>
          </w:tcPr>
          <w:p w14:paraId="3D539B08" w14:textId="77777777" w:rsidR="007E47F1" w:rsidRPr="005614A9" w:rsidRDefault="007E47F1" w:rsidP="007E47F1">
            <w:pPr>
              <w:jc w:val="both"/>
              <w:rPr>
                <w:lang w:val="fr-FR"/>
              </w:rPr>
            </w:pPr>
          </w:p>
        </w:tc>
        <w:tc>
          <w:tcPr>
            <w:tcW w:w="1560" w:type="dxa"/>
            <w:vAlign w:val="center"/>
          </w:tcPr>
          <w:p w14:paraId="4B6F688F" w14:textId="77777777" w:rsidR="007E47F1" w:rsidRPr="005614A9" w:rsidRDefault="007E47F1" w:rsidP="007E47F1">
            <w:pPr>
              <w:jc w:val="both"/>
              <w:rPr>
                <w:lang w:val="fr-FR"/>
              </w:rPr>
            </w:pPr>
          </w:p>
        </w:tc>
        <w:tc>
          <w:tcPr>
            <w:tcW w:w="1842" w:type="dxa"/>
            <w:vAlign w:val="center"/>
          </w:tcPr>
          <w:p w14:paraId="0C0B09F3" w14:textId="77777777" w:rsidR="007E47F1" w:rsidRPr="005614A9" w:rsidRDefault="007E47F1" w:rsidP="007E47F1">
            <w:pPr>
              <w:jc w:val="both"/>
              <w:rPr>
                <w:lang w:val="fr-FR"/>
              </w:rPr>
            </w:pPr>
          </w:p>
        </w:tc>
        <w:tc>
          <w:tcPr>
            <w:tcW w:w="2410" w:type="dxa"/>
            <w:vAlign w:val="center"/>
          </w:tcPr>
          <w:p w14:paraId="1E895425" w14:textId="77777777" w:rsidR="007E47F1" w:rsidRPr="005614A9" w:rsidRDefault="007E47F1" w:rsidP="007E47F1">
            <w:pPr>
              <w:jc w:val="both"/>
              <w:rPr>
                <w:lang w:val="fr-FR"/>
              </w:rPr>
            </w:pPr>
          </w:p>
        </w:tc>
        <w:tc>
          <w:tcPr>
            <w:tcW w:w="1276" w:type="dxa"/>
            <w:vAlign w:val="center"/>
          </w:tcPr>
          <w:p w14:paraId="156DD102" w14:textId="77777777" w:rsidR="007E47F1" w:rsidRPr="005614A9" w:rsidRDefault="007E47F1" w:rsidP="007E47F1">
            <w:pPr>
              <w:jc w:val="both"/>
              <w:rPr>
                <w:lang w:val="fr-FR"/>
              </w:rPr>
            </w:pPr>
          </w:p>
        </w:tc>
      </w:tr>
      <w:tr w:rsidR="007E47F1" w:rsidRPr="007E47F1" w14:paraId="061FA9FB" w14:textId="77777777" w:rsidTr="007E47F1">
        <w:tc>
          <w:tcPr>
            <w:tcW w:w="1413" w:type="dxa"/>
            <w:vAlign w:val="center"/>
          </w:tcPr>
          <w:p w14:paraId="31F4D9D5" w14:textId="77777777" w:rsidR="007E47F1" w:rsidRPr="005614A9" w:rsidRDefault="007E47F1" w:rsidP="007E47F1">
            <w:pPr>
              <w:jc w:val="both"/>
              <w:rPr>
                <w:lang w:val="fr-FR"/>
              </w:rPr>
            </w:pPr>
          </w:p>
          <w:p w14:paraId="19558850" w14:textId="77777777" w:rsidR="007E47F1" w:rsidRPr="005614A9" w:rsidRDefault="007E47F1" w:rsidP="007E47F1">
            <w:pPr>
              <w:jc w:val="both"/>
              <w:rPr>
                <w:lang w:val="fr-FR"/>
              </w:rPr>
            </w:pPr>
          </w:p>
        </w:tc>
        <w:tc>
          <w:tcPr>
            <w:tcW w:w="992" w:type="dxa"/>
            <w:vAlign w:val="center"/>
          </w:tcPr>
          <w:p w14:paraId="015B26EE" w14:textId="77777777" w:rsidR="007E47F1" w:rsidRPr="005614A9" w:rsidRDefault="007E47F1" w:rsidP="007E47F1">
            <w:pPr>
              <w:jc w:val="both"/>
              <w:rPr>
                <w:lang w:val="fr-FR"/>
              </w:rPr>
            </w:pPr>
          </w:p>
        </w:tc>
        <w:tc>
          <w:tcPr>
            <w:tcW w:w="1276" w:type="dxa"/>
          </w:tcPr>
          <w:p w14:paraId="20F11EFA" w14:textId="77777777" w:rsidR="007E47F1" w:rsidRPr="005614A9" w:rsidRDefault="007E47F1" w:rsidP="007E47F1">
            <w:pPr>
              <w:jc w:val="both"/>
              <w:rPr>
                <w:lang w:val="fr-FR"/>
              </w:rPr>
            </w:pPr>
          </w:p>
        </w:tc>
        <w:tc>
          <w:tcPr>
            <w:tcW w:w="1276" w:type="dxa"/>
          </w:tcPr>
          <w:p w14:paraId="5D3E1E3C" w14:textId="77777777" w:rsidR="007E47F1" w:rsidRPr="005614A9" w:rsidRDefault="007E47F1" w:rsidP="007E47F1">
            <w:pPr>
              <w:jc w:val="both"/>
              <w:rPr>
                <w:lang w:val="fr-FR"/>
              </w:rPr>
            </w:pPr>
          </w:p>
        </w:tc>
        <w:tc>
          <w:tcPr>
            <w:tcW w:w="1134" w:type="dxa"/>
          </w:tcPr>
          <w:p w14:paraId="331AB8BB" w14:textId="77777777" w:rsidR="007E47F1" w:rsidRPr="005614A9" w:rsidRDefault="007E47F1" w:rsidP="007E47F1">
            <w:pPr>
              <w:jc w:val="both"/>
              <w:rPr>
                <w:lang w:val="fr-FR"/>
              </w:rPr>
            </w:pPr>
          </w:p>
        </w:tc>
        <w:tc>
          <w:tcPr>
            <w:tcW w:w="1134" w:type="dxa"/>
          </w:tcPr>
          <w:p w14:paraId="232DA052" w14:textId="77777777" w:rsidR="007E47F1" w:rsidRPr="005614A9" w:rsidRDefault="007E47F1" w:rsidP="007E47F1">
            <w:pPr>
              <w:jc w:val="both"/>
              <w:rPr>
                <w:lang w:val="fr-FR"/>
              </w:rPr>
            </w:pPr>
          </w:p>
        </w:tc>
        <w:tc>
          <w:tcPr>
            <w:tcW w:w="1275" w:type="dxa"/>
            <w:vAlign w:val="center"/>
          </w:tcPr>
          <w:p w14:paraId="286C4115" w14:textId="77777777" w:rsidR="007E47F1" w:rsidRPr="005614A9" w:rsidRDefault="007E47F1" w:rsidP="007E47F1">
            <w:pPr>
              <w:jc w:val="both"/>
              <w:rPr>
                <w:lang w:val="fr-FR"/>
              </w:rPr>
            </w:pPr>
          </w:p>
        </w:tc>
        <w:tc>
          <w:tcPr>
            <w:tcW w:w="1560" w:type="dxa"/>
            <w:vAlign w:val="center"/>
          </w:tcPr>
          <w:p w14:paraId="5C098D8E" w14:textId="77777777" w:rsidR="007E47F1" w:rsidRPr="005614A9" w:rsidRDefault="007E47F1" w:rsidP="007E47F1">
            <w:pPr>
              <w:jc w:val="both"/>
              <w:rPr>
                <w:lang w:val="fr-FR"/>
              </w:rPr>
            </w:pPr>
          </w:p>
        </w:tc>
        <w:tc>
          <w:tcPr>
            <w:tcW w:w="1842" w:type="dxa"/>
            <w:vAlign w:val="center"/>
          </w:tcPr>
          <w:p w14:paraId="75887300" w14:textId="77777777" w:rsidR="007E47F1" w:rsidRPr="005614A9" w:rsidRDefault="007E47F1" w:rsidP="007E47F1">
            <w:pPr>
              <w:jc w:val="both"/>
              <w:rPr>
                <w:lang w:val="fr-FR"/>
              </w:rPr>
            </w:pPr>
          </w:p>
        </w:tc>
        <w:tc>
          <w:tcPr>
            <w:tcW w:w="2410" w:type="dxa"/>
            <w:vAlign w:val="center"/>
          </w:tcPr>
          <w:p w14:paraId="0EB0AEDB" w14:textId="77777777" w:rsidR="007E47F1" w:rsidRPr="005614A9" w:rsidRDefault="007E47F1" w:rsidP="007E47F1">
            <w:pPr>
              <w:jc w:val="both"/>
              <w:rPr>
                <w:lang w:val="fr-FR"/>
              </w:rPr>
            </w:pPr>
          </w:p>
        </w:tc>
        <w:tc>
          <w:tcPr>
            <w:tcW w:w="1276" w:type="dxa"/>
            <w:vAlign w:val="center"/>
          </w:tcPr>
          <w:p w14:paraId="2B30B1BF" w14:textId="77777777" w:rsidR="007E47F1" w:rsidRPr="005614A9" w:rsidRDefault="007E47F1" w:rsidP="007E47F1">
            <w:pPr>
              <w:jc w:val="both"/>
              <w:rPr>
                <w:lang w:val="fr-FR"/>
              </w:rPr>
            </w:pPr>
          </w:p>
        </w:tc>
      </w:tr>
      <w:tr w:rsidR="007E47F1" w:rsidRPr="007E47F1" w14:paraId="40E1A068" w14:textId="77777777" w:rsidTr="007E47F1">
        <w:tc>
          <w:tcPr>
            <w:tcW w:w="1413" w:type="dxa"/>
            <w:vAlign w:val="center"/>
          </w:tcPr>
          <w:p w14:paraId="07C8C180" w14:textId="77777777" w:rsidR="007E47F1" w:rsidRPr="005614A9" w:rsidRDefault="007E47F1" w:rsidP="007E47F1">
            <w:pPr>
              <w:jc w:val="both"/>
              <w:rPr>
                <w:lang w:val="fr-FR"/>
              </w:rPr>
            </w:pPr>
          </w:p>
          <w:p w14:paraId="3BB411A2" w14:textId="77777777" w:rsidR="007E47F1" w:rsidRPr="005614A9" w:rsidRDefault="007E47F1" w:rsidP="007E47F1">
            <w:pPr>
              <w:jc w:val="both"/>
              <w:rPr>
                <w:lang w:val="fr-FR"/>
              </w:rPr>
            </w:pPr>
          </w:p>
        </w:tc>
        <w:tc>
          <w:tcPr>
            <w:tcW w:w="992" w:type="dxa"/>
            <w:vAlign w:val="center"/>
          </w:tcPr>
          <w:p w14:paraId="06154E4B" w14:textId="77777777" w:rsidR="007E47F1" w:rsidRPr="005614A9" w:rsidRDefault="007E47F1" w:rsidP="007E47F1">
            <w:pPr>
              <w:jc w:val="both"/>
              <w:rPr>
                <w:lang w:val="fr-FR"/>
              </w:rPr>
            </w:pPr>
          </w:p>
        </w:tc>
        <w:tc>
          <w:tcPr>
            <w:tcW w:w="1276" w:type="dxa"/>
          </w:tcPr>
          <w:p w14:paraId="7A694FEF" w14:textId="77777777" w:rsidR="007E47F1" w:rsidRPr="005614A9" w:rsidRDefault="007E47F1" w:rsidP="007E47F1">
            <w:pPr>
              <w:jc w:val="both"/>
              <w:rPr>
                <w:lang w:val="fr-FR"/>
              </w:rPr>
            </w:pPr>
          </w:p>
        </w:tc>
        <w:tc>
          <w:tcPr>
            <w:tcW w:w="1276" w:type="dxa"/>
          </w:tcPr>
          <w:p w14:paraId="352C88F9" w14:textId="77777777" w:rsidR="007E47F1" w:rsidRPr="005614A9" w:rsidRDefault="007E47F1" w:rsidP="007E47F1">
            <w:pPr>
              <w:jc w:val="both"/>
              <w:rPr>
                <w:lang w:val="fr-FR"/>
              </w:rPr>
            </w:pPr>
          </w:p>
        </w:tc>
        <w:tc>
          <w:tcPr>
            <w:tcW w:w="1134" w:type="dxa"/>
          </w:tcPr>
          <w:p w14:paraId="088F89C2" w14:textId="77777777" w:rsidR="007E47F1" w:rsidRPr="005614A9" w:rsidRDefault="007E47F1" w:rsidP="007E47F1">
            <w:pPr>
              <w:jc w:val="both"/>
              <w:rPr>
                <w:lang w:val="fr-FR"/>
              </w:rPr>
            </w:pPr>
          </w:p>
        </w:tc>
        <w:tc>
          <w:tcPr>
            <w:tcW w:w="1134" w:type="dxa"/>
          </w:tcPr>
          <w:p w14:paraId="05A48E07" w14:textId="77777777" w:rsidR="007E47F1" w:rsidRPr="005614A9" w:rsidRDefault="007E47F1" w:rsidP="007E47F1">
            <w:pPr>
              <w:jc w:val="both"/>
              <w:rPr>
                <w:lang w:val="fr-FR"/>
              </w:rPr>
            </w:pPr>
          </w:p>
        </w:tc>
        <w:tc>
          <w:tcPr>
            <w:tcW w:w="1275" w:type="dxa"/>
            <w:vAlign w:val="center"/>
          </w:tcPr>
          <w:p w14:paraId="14E95F03" w14:textId="77777777" w:rsidR="007E47F1" w:rsidRPr="005614A9" w:rsidRDefault="007E47F1" w:rsidP="007E47F1">
            <w:pPr>
              <w:jc w:val="both"/>
              <w:rPr>
                <w:lang w:val="fr-FR"/>
              </w:rPr>
            </w:pPr>
          </w:p>
        </w:tc>
        <w:tc>
          <w:tcPr>
            <w:tcW w:w="1560" w:type="dxa"/>
            <w:vAlign w:val="center"/>
          </w:tcPr>
          <w:p w14:paraId="57EEBFF8" w14:textId="77777777" w:rsidR="007E47F1" w:rsidRPr="005614A9" w:rsidRDefault="007E47F1" w:rsidP="007E47F1">
            <w:pPr>
              <w:jc w:val="both"/>
              <w:rPr>
                <w:lang w:val="fr-FR"/>
              </w:rPr>
            </w:pPr>
          </w:p>
        </w:tc>
        <w:tc>
          <w:tcPr>
            <w:tcW w:w="1842" w:type="dxa"/>
            <w:vAlign w:val="center"/>
          </w:tcPr>
          <w:p w14:paraId="7D476AAD" w14:textId="77777777" w:rsidR="007E47F1" w:rsidRPr="005614A9" w:rsidRDefault="007E47F1" w:rsidP="007E47F1">
            <w:pPr>
              <w:jc w:val="both"/>
              <w:rPr>
                <w:lang w:val="fr-FR"/>
              </w:rPr>
            </w:pPr>
          </w:p>
        </w:tc>
        <w:tc>
          <w:tcPr>
            <w:tcW w:w="2410" w:type="dxa"/>
            <w:vAlign w:val="center"/>
          </w:tcPr>
          <w:p w14:paraId="37D46A08" w14:textId="77777777" w:rsidR="007E47F1" w:rsidRPr="005614A9" w:rsidRDefault="007E47F1" w:rsidP="007E47F1">
            <w:pPr>
              <w:jc w:val="both"/>
              <w:rPr>
                <w:lang w:val="fr-FR"/>
              </w:rPr>
            </w:pPr>
          </w:p>
        </w:tc>
        <w:tc>
          <w:tcPr>
            <w:tcW w:w="1276" w:type="dxa"/>
            <w:vAlign w:val="center"/>
          </w:tcPr>
          <w:p w14:paraId="6AF4800F" w14:textId="77777777" w:rsidR="007E47F1" w:rsidRPr="005614A9" w:rsidRDefault="007E47F1" w:rsidP="007E47F1">
            <w:pPr>
              <w:jc w:val="both"/>
              <w:rPr>
                <w:lang w:val="fr-FR"/>
              </w:rPr>
            </w:pPr>
          </w:p>
        </w:tc>
      </w:tr>
      <w:tr w:rsidR="007E47F1" w:rsidRPr="007E47F1" w14:paraId="77E8CBB0" w14:textId="77777777" w:rsidTr="007E47F1">
        <w:tc>
          <w:tcPr>
            <w:tcW w:w="1413" w:type="dxa"/>
            <w:vAlign w:val="center"/>
          </w:tcPr>
          <w:p w14:paraId="2AD3916C" w14:textId="77777777" w:rsidR="007E47F1" w:rsidRPr="005614A9" w:rsidRDefault="007E47F1" w:rsidP="007E47F1">
            <w:pPr>
              <w:jc w:val="both"/>
              <w:rPr>
                <w:lang w:val="fr-FR"/>
              </w:rPr>
            </w:pPr>
          </w:p>
          <w:p w14:paraId="117E9555" w14:textId="77777777" w:rsidR="007E47F1" w:rsidRPr="005614A9" w:rsidRDefault="007E47F1" w:rsidP="007E47F1">
            <w:pPr>
              <w:jc w:val="both"/>
              <w:rPr>
                <w:lang w:val="fr-FR"/>
              </w:rPr>
            </w:pPr>
          </w:p>
        </w:tc>
        <w:tc>
          <w:tcPr>
            <w:tcW w:w="992" w:type="dxa"/>
            <w:vAlign w:val="center"/>
          </w:tcPr>
          <w:p w14:paraId="4033A117" w14:textId="77777777" w:rsidR="007E47F1" w:rsidRPr="005614A9" w:rsidRDefault="007E47F1" w:rsidP="007E47F1">
            <w:pPr>
              <w:jc w:val="both"/>
              <w:rPr>
                <w:lang w:val="fr-FR"/>
              </w:rPr>
            </w:pPr>
          </w:p>
        </w:tc>
        <w:tc>
          <w:tcPr>
            <w:tcW w:w="1276" w:type="dxa"/>
          </w:tcPr>
          <w:p w14:paraId="17B7C693" w14:textId="77777777" w:rsidR="007E47F1" w:rsidRPr="005614A9" w:rsidRDefault="007E47F1" w:rsidP="007E47F1">
            <w:pPr>
              <w:jc w:val="both"/>
              <w:rPr>
                <w:lang w:val="fr-FR"/>
              </w:rPr>
            </w:pPr>
          </w:p>
        </w:tc>
        <w:tc>
          <w:tcPr>
            <w:tcW w:w="1276" w:type="dxa"/>
          </w:tcPr>
          <w:p w14:paraId="0049B95E" w14:textId="77777777" w:rsidR="007E47F1" w:rsidRPr="005614A9" w:rsidRDefault="007E47F1" w:rsidP="007E47F1">
            <w:pPr>
              <w:jc w:val="both"/>
              <w:rPr>
                <w:lang w:val="fr-FR"/>
              </w:rPr>
            </w:pPr>
          </w:p>
        </w:tc>
        <w:tc>
          <w:tcPr>
            <w:tcW w:w="1134" w:type="dxa"/>
          </w:tcPr>
          <w:p w14:paraId="2758F4F6" w14:textId="77777777" w:rsidR="007E47F1" w:rsidRPr="005614A9" w:rsidRDefault="007E47F1" w:rsidP="007E47F1">
            <w:pPr>
              <w:jc w:val="both"/>
              <w:rPr>
                <w:lang w:val="fr-FR"/>
              </w:rPr>
            </w:pPr>
          </w:p>
        </w:tc>
        <w:tc>
          <w:tcPr>
            <w:tcW w:w="1134" w:type="dxa"/>
          </w:tcPr>
          <w:p w14:paraId="1ABA427C" w14:textId="77777777" w:rsidR="007E47F1" w:rsidRPr="005614A9" w:rsidRDefault="007E47F1" w:rsidP="007E47F1">
            <w:pPr>
              <w:jc w:val="both"/>
              <w:rPr>
                <w:lang w:val="fr-FR"/>
              </w:rPr>
            </w:pPr>
          </w:p>
        </w:tc>
        <w:tc>
          <w:tcPr>
            <w:tcW w:w="1275" w:type="dxa"/>
            <w:vAlign w:val="center"/>
          </w:tcPr>
          <w:p w14:paraId="76954AFD" w14:textId="77777777" w:rsidR="007E47F1" w:rsidRPr="005614A9" w:rsidRDefault="007E47F1" w:rsidP="007E47F1">
            <w:pPr>
              <w:jc w:val="both"/>
              <w:rPr>
                <w:lang w:val="fr-FR"/>
              </w:rPr>
            </w:pPr>
          </w:p>
        </w:tc>
        <w:tc>
          <w:tcPr>
            <w:tcW w:w="1560" w:type="dxa"/>
            <w:vAlign w:val="center"/>
          </w:tcPr>
          <w:p w14:paraId="586AB1BD" w14:textId="77777777" w:rsidR="007E47F1" w:rsidRPr="005614A9" w:rsidRDefault="007E47F1" w:rsidP="007E47F1">
            <w:pPr>
              <w:jc w:val="both"/>
              <w:rPr>
                <w:lang w:val="fr-FR"/>
              </w:rPr>
            </w:pPr>
          </w:p>
        </w:tc>
        <w:tc>
          <w:tcPr>
            <w:tcW w:w="1842" w:type="dxa"/>
            <w:vAlign w:val="center"/>
          </w:tcPr>
          <w:p w14:paraId="103173CF" w14:textId="77777777" w:rsidR="007E47F1" w:rsidRPr="005614A9" w:rsidRDefault="007E47F1" w:rsidP="007E47F1">
            <w:pPr>
              <w:jc w:val="both"/>
              <w:rPr>
                <w:lang w:val="fr-FR"/>
              </w:rPr>
            </w:pPr>
          </w:p>
        </w:tc>
        <w:tc>
          <w:tcPr>
            <w:tcW w:w="2410" w:type="dxa"/>
            <w:vAlign w:val="center"/>
          </w:tcPr>
          <w:p w14:paraId="54347F00" w14:textId="77777777" w:rsidR="007E47F1" w:rsidRPr="005614A9" w:rsidRDefault="007E47F1" w:rsidP="007E47F1">
            <w:pPr>
              <w:jc w:val="both"/>
              <w:rPr>
                <w:lang w:val="fr-FR"/>
              </w:rPr>
            </w:pPr>
          </w:p>
        </w:tc>
        <w:tc>
          <w:tcPr>
            <w:tcW w:w="1276" w:type="dxa"/>
            <w:vAlign w:val="center"/>
          </w:tcPr>
          <w:p w14:paraId="7CF902AE" w14:textId="77777777" w:rsidR="007E47F1" w:rsidRPr="005614A9" w:rsidRDefault="007E47F1" w:rsidP="007E47F1">
            <w:pPr>
              <w:jc w:val="both"/>
              <w:rPr>
                <w:lang w:val="fr-FR"/>
              </w:rPr>
            </w:pPr>
          </w:p>
        </w:tc>
      </w:tr>
      <w:tr w:rsidR="007E47F1" w:rsidRPr="007E47F1" w14:paraId="27BC9A84" w14:textId="77777777" w:rsidTr="007E47F1">
        <w:tc>
          <w:tcPr>
            <w:tcW w:w="1413" w:type="dxa"/>
            <w:vAlign w:val="center"/>
          </w:tcPr>
          <w:p w14:paraId="38DB1028" w14:textId="77777777" w:rsidR="007E47F1" w:rsidRPr="005614A9" w:rsidRDefault="007E47F1" w:rsidP="007E47F1">
            <w:pPr>
              <w:jc w:val="both"/>
              <w:rPr>
                <w:lang w:val="fr-FR"/>
              </w:rPr>
            </w:pPr>
          </w:p>
          <w:p w14:paraId="470793B1" w14:textId="77777777" w:rsidR="007E47F1" w:rsidRPr="005614A9" w:rsidRDefault="007E47F1" w:rsidP="007E47F1">
            <w:pPr>
              <w:jc w:val="both"/>
              <w:rPr>
                <w:lang w:val="fr-FR"/>
              </w:rPr>
            </w:pPr>
          </w:p>
        </w:tc>
        <w:tc>
          <w:tcPr>
            <w:tcW w:w="992" w:type="dxa"/>
            <w:vAlign w:val="center"/>
          </w:tcPr>
          <w:p w14:paraId="08B9B9E2" w14:textId="77777777" w:rsidR="007E47F1" w:rsidRPr="005614A9" w:rsidRDefault="007E47F1" w:rsidP="007E47F1">
            <w:pPr>
              <w:jc w:val="both"/>
              <w:rPr>
                <w:lang w:val="fr-FR"/>
              </w:rPr>
            </w:pPr>
          </w:p>
        </w:tc>
        <w:tc>
          <w:tcPr>
            <w:tcW w:w="1276" w:type="dxa"/>
          </w:tcPr>
          <w:p w14:paraId="581CB8A4" w14:textId="77777777" w:rsidR="007E47F1" w:rsidRPr="005614A9" w:rsidRDefault="007E47F1" w:rsidP="007E47F1">
            <w:pPr>
              <w:jc w:val="both"/>
              <w:rPr>
                <w:lang w:val="fr-FR"/>
              </w:rPr>
            </w:pPr>
          </w:p>
        </w:tc>
        <w:tc>
          <w:tcPr>
            <w:tcW w:w="1276" w:type="dxa"/>
          </w:tcPr>
          <w:p w14:paraId="60E4457E" w14:textId="77777777" w:rsidR="007E47F1" w:rsidRPr="005614A9" w:rsidRDefault="007E47F1" w:rsidP="007E47F1">
            <w:pPr>
              <w:jc w:val="both"/>
              <w:rPr>
                <w:lang w:val="fr-FR"/>
              </w:rPr>
            </w:pPr>
          </w:p>
        </w:tc>
        <w:tc>
          <w:tcPr>
            <w:tcW w:w="1134" w:type="dxa"/>
          </w:tcPr>
          <w:p w14:paraId="304ACB6A" w14:textId="77777777" w:rsidR="007E47F1" w:rsidRPr="005614A9" w:rsidRDefault="007E47F1" w:rsidP="007E47F1">
            <w:pPr>
              <w:jc w:val="both"/>
              <w:rPr>
                <w:lang w:val="fr-FR"/>
              </w:rPr>
            </w:pPr>
          </w:p>
        </w:tc>
        <w:tc>
          <w:tcPr>
            <w:tcW w:w="1134" w:type="dxa"/>
          </w:tcPr>
          <w:p w14:paraId="406A76C7" w14:textId="77777777" w:rsidR="007E47F1" w:rsidRPr="005614A9" w:rsidRDefault="007E47F1" w:rsidP="007E47F1">
            <w:pPr>
              <w:jc w:val="both"/>
              <w:rPr>
                <w:lang w:val="fr-FR"/>
              </w:rPr>
            </w:pPr>
          </w:p>
        </w:tc>
        <w:tc>
          <w:tcPr>
            <w:tcW w:w="1275" w:type="dxa"/>
            <w:vAlign w:val="center"/>
          </w:tcPr>
          <w:p w14:paraId="4F5B7EE4" w14:textId="77777777" w:rsidR="007E47F1" w:rsidRPr="005614A9" w:rsidRDefault="007E47F1" w:rsidP="007E47F1">
            <w:pPr>
              <w:jc w:val="both"/>
              <w:rPr>
                <w:lang w:val="fr-FR"/>
              </w:rPr>
            </w:pPr>
          </w:p>
        </w:tc>
        <w:tc>
          <w:tcPr>
            <w:tcW w:w="1560" w:type="dxa"/>
            <w:vAlign w:val="center"/>
          </w:tcPr>
          <w:p w14:paraId="041FDF6D" w14:textId="77777777" w:rsidR="007E47F1" w:rsidRPr="005614A9" w:rsidRDefault="007E47F1" w:rsidP="007E47F1">
            <w:pPr>
              <w:jc w:val="both"/>
              <w:rPr>
                <w:lang w:val="fr-FR"/>
              </w:rPr>
            </w:pPr>
          </w:p>
        </w:tc>
        <w:tc>
          <w:tcPr>
            <w:tcW w:w="1842" w:type="dxa"/>
            <w:vAlign w:val="center"/>
          </w:tcPr>
          <w:p w14:paraId="55CB0FF8" w14:textId="77777777" w:rsidR="007E47F1" w:rsidRPr="005614A9" w:rsidRDefault="007E47F1" w:rsidP="007E47F1">
            <w:pPr>
              <w:jc w:val="both"/>
              <w:rPr>
                <w:lang w:val="fr-FR"/>
              </w:rPr>
            </w:pPr>
          </w:p>
        </w:tc>
        <w:tc>
          <w:tcPr>
            <w:tcW w:w="2410" w:type="dxa"/>
            <w:vAlign w:val="center"/>
          </w:tcPr>
          <w:p w14:paraId="6A307FD9" w14:textId="77777777" w:rsidR="007E47F1" w:rsidRPr="005614A9" w:rsidRDefault="007E47F1" w:rsidP="007E47F1">
            <w:pPr>
              <w:jc w:val="both"/>
              <w:rPr>
                <w:lang w:val="fr-FR"/>
              </w:rPr>
            </w:pPr>
          </w:p>
        </w:tc>
        <w:tc>
          <w:tcPr>
            <w:tcW w:w="1276" w:type="dxa"/>
            <w:vAlign w:val="center"/>
          </w:tcPr>
          <w:p w14:paraId="61A5911B" w14:textId="77777777" w:rsidR="007E47F1" w:rsidRPr="005614A9" w:rsidRDefault="007E47F1" w:rsidP="007E47F1">
            <w:pPr>
              <w:jc w:val="both"/>
              <w:rPr>
                <w:lang w:val="fr-FR"/>
              </w:rPr>
            </w:pPr>
          </w:p>
        </w:tc>
      </w:tr>
    </w:tbl>
    <w:p w14:paraId="680009C0" w14:textId="46EE117A" w:rsidR="007E47F1" w:rsidRDefault="007F0934" w:rsidP="007F0934">
      <w:pPr>
        <w:tabs>
          <w:tab w:val="left" w:pos="4740"/>
        </w:tabs>
        <w:jc w:val="both"/>
        <w:rPr>
          <w:lang w:val="fr-FR"/>
        </w:rPr>
      </w:pPr>
      <w:r>
        <w:rPr>
          <w:lang w:val="fr-FR"/>
        </w:rPr>
        <w:tab/>
      </w:r>
    </w:p>
    <w:p w14:paraId="6482FBD1" w14:textId="77777777" w:rsidR="007E47F1" w:rsidRDefault="007E47F1" w:rsidP="00B87DF2">
      <w:pPr>
        <w:jc w:val="both"/>
        <w:rPr>
          <w:lang w:val="fr-FR"/>
        </w:rPr>
      </w:pPr>
    </w:p>
    <w:p w14:paraId="7096881B" w14:textId="77777777" w:rsidR="007E47F1" w:rsidRDefault="007E47F1" w:rsidP="00B87DF2">
      <w:pPr>
        <w:jc w:val="both"/>
        <w:rPr>
          <w:lang w:val="fr-FR"/>
        </w:rPr>
        <w:sectPr w:rsidR="007E47F1" w:rsidSect="007E47F1">
          <w:headerReference w:type="default" r:id="rId10"/>
          <w:pgSz w:w="16839" w:h="11907" w:orient="landscape" w:code="9"/>
          <w:pgMar w:top="720" w:right="720" w:bottom="720" w:left="720" w:header="720" w:footer="720" w:gutter="0"/>
          <w:cols w:space="720"/>
          <w:docGrid w:linePitch="360"/>
        </w:sectPr>
      </w:pPr>
    </w:p>
    <w:p w14:paraId="56B8F6AE" w14:textId="59F05A02" w:rsidR="007E47F1" w:rsidRDefault="007E47F1">
      <w:pPr>
        <w:rPr>
          <w:b/>
          <w:i/>
          <w:sz w:val="26"/>
          <w:szCs w:val="26"/>
          <w:u w:val="single"/>
          <w:lang w:val="fr-FR"/>
        </w:rPr>
      </w:pPr>
    </w:p>
    <w:p w14:paraId="0E918E05" w14:textId="38B4DCC3" w:rsidR="00C9368F" w:rsidRPr="00B40776" w:rsidRDefault="00B40776" w:rsidP="00B40776">
      <w:pPr>
        <w:ind w:firstLine="720"/>
        <w:jc w:val="both"/>
        <w:rPr>
          <w:b/>
          <w:i/>
          <w:sz w:val="26"/>
          <w:szCs w:val="26"/>
          <w:u w:val="single"/>
          <w:lang w:val="fr-FR"/>
        </w:rPr>
      </w:pPr>
      <w:r>
        <w:rPr>
          <w:b/>
          <w:i/>
          <w:sz w:val="26"/>
          <w:szCs w:val="26"/>
          <w:u w:val="single"/>
          <w:lang w:val="fr-FR"/>
        </w:rPr>
        <w:t xml:space="preserve">3a. </w:t>
      </w:r>
      <w:r w:rsidR="007E47F1" w:rsidRPr="00B40776">
        <w:rPr>
          <w:b/>
          <w:i/>
          <w:sz w:val="26"/>
          <w:szCs w:val="26"/>
          <w:u w:val="single"/>
          <w:lang w:val="fr-FR"/>
        </w:rPr>
        <w:t>D</w:t>
      </w:r>
      <w:r w:rsidR="00380118" w:rsidRPr="00B40776">
        <w:rPr>
          <w:b/>
          <w:i/>
          <w:sz w:val="26"/>
          <w:szCs w:val="26"/>
          <w:u w:val="single"/>
          <w:lang w:val="fr-FR"/>
        </w:rPr>
        <w:t>evis q</w:t>
      </w:r>
      <w:r w:rsidR="009A621F" w:rsidRPr="00B40776">
        <w:rPr>
          <w:b/>
          <w:i/>
          <w:sz w:val="26"/>
          <w:szCs w:val="26"/>
          <w:u w:val="single"/>
          <w:lang w:val="fr-FR"/>
        </w:rPr>
        <w:t>uantit</w:t>
      </w:r>
      <w:r w:rsidR="00776A52" w:rsidRPr="00B40776">
        <w:rPr>
          <w:b/>
          <w:i/>
          <w:sz w:val="26"/>
          <w:szCs w:val="26"/>
          <w:u w:val="single"/>
          <w:lang w:val="fr-FR"/>
        </w:rPr>
        <w:t>at</w:t>
      </w:r>
      <w:r w:rsidR="009A621F" w:rsidRPr="00B40776">
        <w:rPr>
          <w:b/>
          <w:i/>
          <w:sz w:val="26"/>
          <w:szCs w:val="26"/>
          <w:u w:val="single"/>
          <w:lang w:val="fr-FR"/>
        </w:rPr>
        <w:t xml:space="preserve">if pour </w:t>
      </w:r>
      <w:r w:rsidR="008C0CCE" w:rsidRPr="00B40776">
        <w:rPr>
          <w:b/>
          <w:i/>
          <w:sz w:val="26"/>
          <w:szCs w:val="26"/>
          <w:u w:val="single"/>
          <w:lang w:val="fr-FR"/>
        </w:rPr>
        <w:t xml:space="preserve">les </w:t>
      </w:r>
      <w:r w:rsidR="00380118" w:rsidRPr="00B40776">
        <w:rPr>
          <w:b/>
          <w:i/>
          <w:sz w:val="26"/>
          <w:szCs w:val="26"/>
          <w:u w:val="single"/>
          <w:lang w:val="fr-FR"/>
        </w:rPr>
        <w:t>a</w:t>
      </w:r>
      <w:r w:rsidR="008C0CCE" w:rsidRPr="00B40776">
        <w:rPr>
          <w:b/>
          <w:i/>
          <w:sz w:val="26"/>
          <w:szCs w:val="26"/>
          <w:u w:val="single"/>
          <w:lang w:val="fr-FR"/>
        </w:rPr>
        <w:t>bris</w:t>
      </w:r>
      <w:r w:rsidR="00774C92" w:rsidRPr="00B40776">
        <w:rPr>
          <w:b/>
          <w:i/>
          <w:sz w:val="26"/>
          <w:szCs w:val="26"/>
          <w:u w:val="single"/>
          <w:lang w:val="fr-FR"/>
        </w:rPr>
        <w:t xml:space="preserve"> </w:t>
      </w:r>
      <w:r w:rsidR="00323694" w:rsidRPr="00B40776">
        <w:rPr>
          <w:b/>
          <w:i/>
          <w:sz w:val="26"/>
          <w:szCs w:val="26"/>
          <w:u w:val="single"/>
          <w:lang w:val="fr-FR"/>
        </w:rPr>
        <w:t xml:space="preserve"> </w:t>
      </w:r>
    </w:p>
    <w:p w14:paraId="0101FE82" w14:textId="3AB8C063" w:rsidR="00FF4258" w:rsidRPr="00FF4258" w:rsidRDefault="00FF4258" w:rsidP="00B87DF2">
      <w:pPr>
        <w:jc w:val="both"/>
        <w:rPr>
          <w:lang w:val="fr-FR"/>
        </w:rPr>
      </w:pPr>
      <w:r>
        <w:rPr>
          <w:lang w:val="fr-FR"/>
        </w:rPr>
        <w:t xml:space="preserve">Ces informations </w:t>
      </w:r>
      <w:r w:rsidR="00507805">
        <w:rPr>
          <w:lang w:val="fr-FR"/>
        </w:rPr>
        <w:t>permettront</w:t>
      </w:r>
      <w:r>
        <w:rPr>
          <w:lang w:val="fr-FR"/>
        </w:rPr>
        <w:t xml:space="preserve"> d’identifier </w:t>
      </w:r>
      <w:r w:rsidR="00B629F0">
        <w:rPr>
          <w:lang w:val="fr-FR"/>
        </w:rPr>
        <w:t xml:space="preserve">les types et les quantités de matériaux requis pour </w:t>
      </w:r>
      <w:r w:rsidR="00BA1353">
        <w:rPr>
          <w:lang w:val="fr-FR"/>
        </w:rPr>
        <w:t>construire les abris</w:t>
      </w:r>
      <w:r w:rsidR="00B629F0">
        <w:rPr>
          <w:lang w:val="fr-FR"/>
        </w:rPr>
        <w:t>. Ceci aidera de calculer si le marché local a la capacité de fournir tous</w:t>
      </w:r>
      <w:r w:rsidR="00507805">
        <w:rPr>
          <w:lang w:val="fr-FR"/>
        </w:rPr>
        <w:t xml:space="preserve"> les articles </w:t>
      </w:r>
      <w:r w:rsidR="00B629F0">
        <w:rPr>
          <w:lang w:val="fr-FR"/>
        </w:rPr>
        <w:t xml:space="preserve"> ou une parties</w:t>
      </w:r>
      <w:r w:rsidR="00507805">
        <w:rPr>
          <w:lang w:val="fr-FR"/>
        </w:rPr>
        <w:t>,</w:t>
      </w:r>
      <w:r w:rsidR="00B629F0">
        <w:rPr>
          <w:lang w:val="fr-FR"/>
        </w:rPr>
        <w:t xml:space="preserve"> et si une intervention monétaire est faisable ou pas.   </w:t>
      </w:r>
    </w:p>
    <w:tbl>
      <w:tblPr>
        <w:tblStyle w:val="TableGrid"/>
        <w:tblW w:w="15730" w:type="dxa"/>
        <w:tblLayout w:type="fixed"/>
        <w:tblLook w:val="04A0" w:firstRow="1" w:lastRow="0" w:firstColumn="1" w:lastColumn="0" w:noHBand="0" w:noVBand="1"/>
      </w:tblPr>
      <w:tblGrid>
        <w:gridCol w:w="2830"/>
        <w:gridCol w:w="2410"/>
        <w:gridCol w:w="851"/>
        <w:gridCol w:w="1559"/>
        <w:gridCol w:w="1843"/>
        <w:gridCol w:w="1842"/>
        <w:gridCol w:w="1134"/>
        <w:gridCol w:w="1134"/>
        <w:gridCol w:w="1134"/>
        <w:gridCol w:w="993"/>
      </w:tblGrid>
      <w:tr w:rsidR="005144E4" w:rsidRPr="00B32BC9" w14:paraId="216733FA" w14:textId="19A0F76A" w:rsidTr="008D0086">
        <w:tc>
          <w:tcPr>
            <w:tcW w:w="2830" w:type="dxa"/>
            <w:shd w:val="clear" w:color="auto" w:fill="BFBFBF" w:themeFill="background1" w:themeFillShade="BF"/>
            <w:vAlign w:val="center"/>
          </w:tcPr>
          <w:p w14:paraId="448D668A" w14:textId="77777777" w:rsidR="005144E4" w:rsidRPr="009A62F2" w:rsidRDefault="005144E4" w:rsidP="00B32BC9">
            <w:pPr>
              <w:jc w:val="both"/>
              <w:rPr>
                <w:b/>
                <w:lang w:val="fr-FR"/>
              </w:rPr>
            </w:pPr>
            <w:r>
              <w:rPr>
                <w:b/>
                <w:lang w:val="fr-FR"/>
              </w:rPr>
              <w:t>Matériaux</w:t>
            </w:r>
          </w:p>
        </w:tc>
        <w:tc>
          <w:tcPr>
            <w:tcW w:w="2410" w:type="dxa"/>
            <w:shd w:val="clear" w:color="auto" w:fill="BFBFBF" w:themeFill="background1" w:themeFillShade="BF"/>
            <w:vAlign w:val="center"/>
          </w:tcPr>
          <w:p w14:paraId="7FA3A781" w14:textId="000781E0" w:rsidR="005144E4" w:rsidRPr="009A62F2" w:rsidRDefault="005144E4" w:rsidP="00B32BC9">
            <w:pPr>
              <w:jc w:val="both"/>
              <w:rPr>
                <w:b/>
                <w:lang w:val="fr-FR"/>
              </w:rPr>
            </w:pPr>
            <w:r>
              <w:rPr>
                <w:b/>
                <w:lang w:val="fr-FR"/>
              </w:rPr>
              <w:t>Spécification technique</w:t>
            </w:r>
          </w:p>
        </w:tc>
        <w:tc>
          <w:tcPr>
            <w:tcW w:w="851" w:type="dxa"/>
            <w:shd w:val="clear" w:color="auto" w:fill="BFBFBF" w:themeFill="background1" w:themeFillShade="BF"/>
            <w:vAlign w:val="center"/>
          </w:tcPr>
          <w:p w14:paraId="445DF055" w14:textId="77777777" w:rsidR="005144E4" w:rsidRPr="009A62F2" w:rsidRDefault="005144E4" w:rsidP="00B32BC9">
            <w:pPr>
              <w:jc w:val="both"/>
              <w:rPr>
                <w:b/>
                <w:lang w:val="fr-FR"/>
              </w:rPr>
            </w:pPr>
            <w:r>
              <w:rPr>
                <w:b/>
                <w:lang w:val="fr-FR"/>
              </w:rPr>
              <w:t>Unité</w:t>
            </w:r>
          </w:p>
        </w:tc>
        <w:tc>
          <w:tcPr>
            <w:tcW w:w="1559" w:type="dxa"/>
            <w:shd w:val="clear" w:color="auto" w:fill="BFBFBF" w:themeFill="background1" w:themeFillShade="BF"/>
            <w:vAlign w:val="center"/>
          </w:tcPr>
          <w:p w14:paraId="62D9B914" w14:textId="17F5DC58" w:rsidR="005144E4" w:rsidRDefault="005144E4" w:rsidP="00B32BC9">
            <w:pPr>
              <w:jc w:val="center"/>
              <w:rPr>
                <w:b/>
                <w:lang w:val="fr-FR"/>
              </w:rPr>
            </w:pPr>
            <w:r w:rsidRPr="009A62F2">
              <w:rPr>
                <w:b/>
                <w:lang w:val="fr-FR"/>
              </w:rPr>
              <w:t>Quantité/abri</w:t>
            </w:r>
          </w:p>
          <w:p w14:paraId="559E2A0D" w14:textId="77777777" w:rsidR="005144E4" w:rsidRPr="009A62F2" w:rsidRDefault="005144E4" w:rsidP="00B32BC9">
            <w:pPr>
              <w:jc w:val="center"/>
              <w:rPr>
                <w:b/>
                <w:lang w:val="fr-FR"/>
              </w:rPr>
            </w:pPr>
            <w:r>
              <w:rPr>
                <w:b/>
                <w:lang w:val="fr-FR"/>
              </w:rPr>
              <w:t>(D)</w:t>
            </w:r>
          </w:p>
        </w:tc>
        <w:tc>
          <w:tcPr>
            <w:tcW w:w="1843" w:type="dxa"/>
            <w:shd w:val="clear" w:color="auto" w:fill="BFBFBF" w:themeFill="background1" w:themeFillShade="BF"/>
            <w:vAlign w:val="center"/>
          </w:tcPr>
          <w:p w14:paraId="2FC0233E" w14:textId="4E12EA6B" w:rsidR="005144E4" w:rsidRDefault="005144E4" w:rsidP="00B32BC9">
            <w:pPr>
              <w:jc w:val="center"/>
              <w:rPr>
                <w:b/>
                <w:lang w:val="fr-FR"/>
              </w:rPr>
            </w:pPr>
            <w:r>
              <w:rPr>
                <w:b/>
                <w:lang w:val="fr-FR"/>
              </w:rPr>
              <w:t>Quantité totale requise pour le projet</w:t>
            </w:r>
          </w:p>
          <w:p w14:paraId="7914D84A" w14:textId="46B7EB87" w:rsidR="005144E4" w:rsidRPr="009A62F2" w:rsidRDefault="005144E4" w:rsidP="00B32BC9">
            <w:pPr>
              <w:jc w:val="center"/>
              <w:rPr>
                <w:b/>
                <w:lang w:val="fr-FR"/>
              </w:rPr>
            </w:pPr>
            <w:r>
              <w:rPr>
                <w:b/>
                <w:lang w:val="fr-FR"/>
              </w:rPr>
              <w:t>(D  x  A)</w:t>
            </w:r>
          </w:p>
        </w:tc>
        <w:tc>
          <w:tcPr>
            <w:tcW w:w="1842" w:type="dxa"/>
            <w:shd w:val="clear" w:color="auto" w:fill="BFBFBF" w:themeFill="background1" w:themeFillShade="BF"/>
            <w:vAlign w:val="center"/>
          </w:tcPr>
          <w:p w14:paraId="2FBA75C3" w14:textId="18D38006" w:rsidR="005144E4" w:rsidRDefault="005144E4" w:rsidP="00B32BC9">
            <w:pPr>
              <w:jc w:val="center"/>
              <w:rPr>
                <w:b/>
                <w:lang w:val="fr-FR"/>
              </w:rPr>
            </w:pPr>
            <w:r>
              <w:rPr>
                <w:b/>
                <w:lang w:val="fr-FR"/>
              </w:rPr>
              <w:t>Quantité potentielle requise</w:t>
            </w:r>
          </w:p>
          <w:p w14:paraId="1F447C74" w14:textId="383A078B" w:rsidR="005144E4" w:rsidRDefault="005144E4" w:rsidP="00B32BC9">
            <w:pPr>
              <w:jc w:val="center"/>
              <w:rPr>
                <w:b/>
                <w:lang w:val="fr-FR"/>
              </w:rPr>
            </w:pPr>
            <w:r>
              <w:rPr>
                <w:b/>
                <w:lang w:val="fr-FR"/>
              </w:rPr>
              <w:t>(D x C)</w:t>
            </w:r>
          </w:p>
        </w:tc>
        <w:tc>
          <w:tcPr>
            <w:tcW w:w="4395" w:type="dxa"/>
            <w:gridSpan w:val="4"/>
            <w:shd w:val="clear" w:color="auto" w:fill="BFBFBF" w:themeFill="background1" w:themeFillShade="BF"/>
            <w:vAlign w:val="center"/>
          </w:tcPr>
          <w:p w14:paraId="51CBA67F" w14:textId="77777777" w:rsidR="005144E4" w:rsidRDefault="005144E4" w:rsidP="005144E4">
            <w:pPr>
              <w:jc w:val="center"/>
              <w:rPr>
                <w:b/>
                <w:lang w:val="fr-FR"/>
              </w:rPr>
            </w:pPr>
            <w:r>
              <w:rPr>
                <w:b/>
                <w:lang w:val="fr-FR"/>
              </w:rPr>
              <w:t>Quantité requise par village/localité</w:t>
            </w:r>
          </w:p>
          <w:p w14:paraId="4F40666A" w14:textId="788BD625" w:rsidR="005144E4" w:rsidRPr="005144E4" w:rsidRDefault="005144E4" w:rsidP="005144E4">
            <w:pPr>
              <w:jc w:val="center"/>
              <w:rPr>
                <w:i/>
                <w:lang w:val="fr-FR"/>
              </w:rPr>
            </w:pPr>
            <w:r>
              <w:rPr>
                <w:lang w:val="fr-FR"/>
              </w:rPr>
              <w:t>(</w:t>
            </w:r>
            <w:r>
              <w:rPr>
                <w:i/>
                <w:lang w:val="fr-FR"/>
              </w:rPr>
              <w:t xml:space="preserve">consultez colonne A x D) </w:t>
            </w:r>
          </w:p>
        </w:tc>
      </w:tr>
      <w:tr w:rsidR="00B32BC9" w:rsidRPr="00B32BC9" w14:paraId="54B7155D" w14:textId="74A5C03B" w:rsidTr="008D0086">
        <w:tc>
          <w:tcPr>
            <w:tcW w:w="9493" w:type="dxa"/>
            <w:gridSpan w:val="5"/>
            <w:shd w:val="clear" w:color="auto" w:fill="F2F2F2" w:themeFill="background1" w:themeFillShade="F2"/>
          </w:tcPr>
          <w:p w14:paraId="0F41BC64" w14:textId="5CB9678F" w:rsidR="00B32BC9" w:rsidRPr="009A621F" w:rsidRDefault="00B32BC9" w:rsidP="00B32BC9">
            <w:pPr>
              <w:jc w:val="both"/>
              <w:rPr>
                <w:i/>
                <w:lang w:val="fr-FR"/>
              </w:rPr>
            </w:pPr>
            <w:r>
              <w:rPr>
                <w:i/>
                <w:lang w:val="fr-FR"/>
              </w:rPr>
              <w:t>Article à acheter sur le marché physique (y compris les outils)</w:t>
            </w:r>
          </w:p>
        </w:tc>
        <w:tc>
          <w:tcPr>
            <w:tcW w:w="1842" w:type="dxa"/>
            <w:shd w:val="clear" w:color="auto" w:fill="F2F2F2" w:themeFill="background1" w:themeFillShade="F2"/>
          </w:tcPr>
          <w:p w14:paraId="67E4EF24" w14:textId="5AFE8254" w:rsidR="00B32BC9" w:rsidRDefault="00B32BC9" w:rsidP="00B32BC9">
            <w:pPr>
              <w:jc w:val="both"/>
              <w:rPr>
                <w:i/>
                <w:lang w:val="fr-FR"/>
              </w:rPr>
            </w:pPr>
          </w:p>
        </w:tc>
        <w:tc>
          <w:tcPr>
            <w:tcW w:w="1134" w:type="dxa"/>
            <w:shd w:val="clear" w:color="auto" w:fill="F2F2F2" w:themeFill="background1" w:themeFillShade="F2"/>
          </w:tcPr>
          <w:p w14:paraId="30949CC1" w14:textId="5C20808A" w:rsidR="00B32BC9" w:rsidRDefault="005144E4" w:rsidP="00B32BC9">
            <w:pPr>
              <w:jc w:val="both"/>
              <w:rPr>
                <w:i/>
                <w:lang w:val="fr-FR"/>
              </w:rPr>
            </w:pPr>
            <w:r>
              <w:rPr>
                <w:i/>
                <w:lang w:val="fr-FR"/>
              </w:rPr>
              <w:t>Localité</w:t>
            </w:r>
            <w:r w:rsidR="00B32BC9">
              <w:rPr>
                <w:i/>
                <w:lang w:val="fr-FR"/>
              </w:rPr>
              <w:t xml:space="preserve"> 1</w:t>
            </w:r>
          </w:p>
        </w:tc>
        <w:tc>
          <w:tcPr>
            <w:tcW w:w="1134" w:type="dxa"/>
            <w:shd w:val="clear" w:color="auto" w:fill="F2F2F2" w:themeFill="background1" w:themeFillShade="F2"/>
          </w:tcPr>
          <w:p w14:paraId="79F06D52" w14:textId="3F1F958E" w:rsidR="00B32BC9" w:rsidRDefault="005144E4" w:rsidP="008D0086">
            <w:pPr>
              <w:rPr>
                <w:i/>
                <w:lang w:val="fr-FR"/>
              </w:rPr>
            </w:pPr>
            <w:r>
              <w:rPr>
                <w:i/>
                <w:lang w:val="fr-FR"/>
              </w:rPr>
              <w:t>Localité</w:t>
            </w:r>
            <w:r w:rsidR="00B32BC9">
              <w:rPr>
                <w:i/>
                <w:lang w:val="fr-FR"/>
              </w:rPr>
              <w:t xml:space="preserve"> 2</w:t>
            </w:r>
            <w:r>
              <w:rPr>
                <w:i/>
                <w:lang w:val="fr-FR"/>
              </w:rPr>
              <w:t xml:space="preserve"> </w:t>
            </w:r>
          </w:p>
        </w:tc>
        <w:tc>
          <w:tcPr>
            <w:tcW w:w="1134" w:type="dxa"/>
            <w:shd w:val="clear" w:color="auto" w:fill="F2F2F2" w:themeFill="background1" w:themeFillShade="F2"/>
          </w:tcPr>
          <w:p w14:paraId="69B01722" w14:textId="45536048" w:rsidR="00B32BC9" w:rsidRDefault="008D0086" w:rsidP="00B32BC9">
            <w:pPr>
              <w:jc w:val="both"/>
              <w:rPr>
                <w:i/>
                <w:lang w:val="fr-FR"/>
              </w:rPr>
            </w:pPr>
            <w:r>
              <w:rPr>
                <w:i/>
                <w:lang w:val="fr-FR"/>
              </w:rPr>
              <w:t>Etc.</w:t>
            </w:r>
          </w:p>
        </w:tc>
        <w:tc>
          <w:tcPr>
            <w:tcW w:w="993" w:type="dxa"/>
            <w:shd w:val="clear" w:color="auto" w:fill="F2F2F2" w:themeFill="background1" w:themeFillShade="F2"/>
          </w:tcPr>
          <w:p w14:paraId="15CC7B77" w14:textId="24825DBD" w:rsidR="00B32BC9" w:rsidRDefault="00B32BC9" w:rsidP="00B32BC9">
            <w:pPr>
              <w:jc w:val="both"/>
              <w:rPr>
                <w:i/>
                <w:lang w:val="fr-FR"/>
              </w:rPr>
            </w:pPr>
          </w:p>
        </w:tc>
      </w:tr>
      <w:tr w:rsidR="00B32BC9" w:rsidRPr="00B32BC9" w14:paraId="60CD3D25" w14:textId="60A94A96" w:rsidTr="008D0086">
        <w:trPr>
          <w:trHeight w:hRule="exact" w:val="391"/>
        </w:trPr>
        <w:tc>
          <w:tcPr>
            <w:tcW w:w="2830" w:type="dxa"/>
          </w:tcPr>
          <w:p w14:paraId="0EBB7019" w14:textId="77777777" w:rsidR="00B32BC9" w:rsidRDefault="00B32BC9" w:rsidP="00B32BC9">
            <w:pPr>
              <w:jc w:val="both"/>
              <w:rPr>
                <w:b/>
                <w:u w:val="single"/>
                <w:lang w:val="fr-FR"/>
              </w:rPr>
            </w:pPr>
          </w:p>
        </w:tc>
        <w:tc>
          <w:tcPr>
            <w:tcW w:w="2410" w:type="dxa"/>
          </w:tcPr>
          <w:p w14:paraId="47C8245B" w14:textId="77777777" w:rsidR="00B32BC9" w:rsidRDefault="00B32BC9" w:rsidP="00B32BC9">
            <w:pPr>
              <w:jc w:val="both"/>
              <w:rPr>
                <w:b/>
                <w:u w:val="single"/>
                <w:lang w:val="fr-FR"/>
              </w:rPr>
            </w:pPr>
          </w:p>
        </w:tc>
        <w:tc>
          <w:tcPr>
            <w:tcW w:w="851" w:type="dxa"/>
          </w:tcPr>
          <w:p w14:paraId="64279684" w14:textId="77777777" w:rsidR="00B32BC9" w:rsidRDefault="00B32BC9" w:rsidP="00B32BC9">
            <w:pPr>
              <w:jc w:val="both"/>
              <w:rPr>
                <w:b/>
                <w:u w:val="single"/>
                <w:lang w:val="fr-FR"/>
              </w:rPr>
            </w:pPr>
          </w:p>
        </w:tc>
        <w:tc>
          <w:tcPr>
            <w:tcW w:w="1559" w:type="dxa"/>
          </w:tcPr>
          <w:p w14:paraId="5DC62F87" w14:textId="77777777" w:rsidR="00B32BC9" w:rsidRDefault="00B32BC9" w:rsidP="00B32BC9">
            <w:pPr>
              <w:jc w:val="both"/>
              <w:rPr>
                <w:b/>
                <w:u w:val="single"/>
                <w:lang w:val="fr-FR"/>
              </w:rPr>
            </w:pPr>
          </w:p>
        </w:tc>
        <w:tc>
          <w:tcPr>
            <w:tcW w:w="1843" w:type="dxa"/>
          </w:tcPr>
          <w:p w14:paraId="171A2543" w14:textId="77777777" w:rsidR="00B32BC9" w:rsidRDefault="00B32BC9" w:rsidP="00B32BC9">
            <w:pPr>
              <w:jc w:val="both"/>
              <w:rPr>
                <w:b/>
                <w:u w:val="single"/>
                <w:lang w:val="fr-FR"/>
              </w:rPr>
            </w:pPr>
          </w:p>
        </w:tc>
        <w:tc>
          <w:tcPr>
            <w:tcW w:w="1842" w:type="dxa"/>
          </w:tcPr>
          <w:p w14:paraId="61143F4C" w14:textId="77777777" w:rsidR="00B32BC9" w:rsidRDefault="00B32BC9" w:rsidP="00B32BC9">
            <w:pPr>
              <w:jc w:val="both"/>
              <w:rPr>
                <w:b/>
                <w:u w:val="single"/>
                <w:lang w:val="fr-FR"/>
              </w:rPr>
            </w:pPr>
          </w:p>
        </w:tc>
        <w:tc>
          <w:tcPr>
            <w:tcW w:w="1134" w:type="dxa"/>
          </w:tcPr>
          <w:p w14:paraId="68435FAE" w14:textId="77777777" w:rsidR="00B32BC9" w:rsidRDefault="00B32BC9" w:rsidP="00B32BC9">
            <w:pPr>
              <w:jc w:val="both"/>
              <w:rPr>
                <w:b/>
                <w:u w:val="single"/>
                <w:lang w:val="fr-FR"/>
              </w:rPr>
            </w:pPr>
          </w:p>
        </w:tc>
        <w:tc>
          <w:tcPr>
            <w:tcW w:w="1134" w:type="dxa"/>
          </w:tcPr>
          <w:p w14:paraId="45FE1604" w14:textId="504E55EE" w:rsidR="00B32BC9" w:rsidRDefault="00B32BC9" w:rsidP="00B32BC9">
            <w:pPr>
              <w:jc w:val="both"/>
              <w:rPr>
                <w:b/>
                <w:u w:val="single"/>
                <w:lang w:val="fr-FR"/>
              </w:rPr>
            </w:pPr>
          </w:p>
        </w:tc>
        <w:tc>
          <w:tcPr>
            <w:tcW w:w="1134" w:type="dxa"/>
          </w:tcPr>
          <w:p w14:paraId="425184FD" w14:textId="179EE684" w:rsidR="00B32BC9" w:rsidRDefault="00B32BC9" w:rsidP="00B32BC9">
            <w:pPr>
              <w:jc w:val="both"/>
              <w:rPr>
                <w:b/>
                <w:u w:val="single"/>
                <w:lang w:val="fr-FR"/>
              </w:rPr>
            </w:pPr>
          </w:p>
        </w:tc>
        <w:tc>
          <w:tcPr>
            <w:tcW w:w="993" w:type="dxa"/>
          </w:tcPr>
          <w:p w14:paraId="599F4BD6" w14:textId="23745E47" w:rsidR="00B32BC9" w:rsidRDefault="00B32BC9" w:rsidP="00B32BC9">
            <w:pPr>
              <w:jc w:val="both"/>
              <w:rPr>
                <w:b/>
                <w:u w:val="single"/>
                <w:lang w:val="fr-FR"/>
              </w:rPr>
            </w:pPr>
          </w:p>
        </w:tc>
      </w:tr>
      <w:tr w:rsidR="00B32BC9" w:rsidRPr="00B32BC9" w14:paraId="03216A77" w14:textId="6F589D74" w:rsidTr="008D0086">
        <w:trPr>
          <w:trHeight w:hRule="exact" w:val="391"/>
        </w:trPr>
        <w:tc>
          <w:tcPr>
            <w:tcW w:w="2830" w:type="dxa"/>
          </w:tcPr>
          <w:p w14:paraId="0A640165" w14:textId="77777777" w:rsidR="00B32BC9" w:rsidRDefault="00B32BC9" w:rsidP="00B32BC9">
            <w:pPr>
              <w:jc w:val="both"/>
              <w:rPr>
                <w:b/>
                <w:u w:val="single"/>
                <w:lang w:val="fr-FR"/>
              </w:rPr>
            </w:pPr>
          </w:p>
        </w:tc>
        <w:tc>
          <w:tcPr>
            <w:tcW w:w="2410" w:type="dxa"/>
          </w:tcPr>
          <w:p w14:paraId="39963EC8" w14:textId="77777777" w:rsidR="00B32BC9" w:rsidRDefault="00B32BC9" w:rsidP="00B32BC9">
            <w:pPr>
              <w:jc w:val="both"/>
              <w:rPr>
                <w:b/>
                <w:u w:val="single"/>
                <w:lang w:val="fr-FR"/>
              </w:rPr>
            </w:pPr>
          </w:p>
        </w:tc>
        <w:tc>
          <w:tcPr>
            <w:tcW w:w="851" w:type="dxa"/>
          </w:tcPr>
          <w:p w14:paraId="53F3563F" w14:textId="77777777" w:rsidR="00B32BC9" w:rsidRDefault="00B32BC9" w:rsidP="00B32BC9">
            <w:pPr>
              <w:jc w:val="both"/>
              <w:rPr>
                <w:b/>
                <w:u w:val="single"/>
                <w:lang w:val="fr-FR"/>
              </w:rPr>
            </w:pPr>
          </w:p>
        </w:tc>
        <w:tc>
          <w:tcPr>
            <w:tcW w:w="1559" w:type="dxa"/>
          </w:tcPr>
          <w:p w14:paraId="394095B0" w14:textId="77777777" w:rsidR="00B32BC9" w:rsidRDefault="00B32BC9" w:rsidP="00B32BC9">
            <w:pPr>
              <w:jc w:val="both"/>
              <w:rPr>
                <w:b/>
                <w:u w:val="single"/>
                <w:lang w:val="fr-FR"/>
              </w:rPr>
            </w:pPr>
          </w:p>
        </w:tc>
        <w:tc>
          <w:tcPr>
            <w:tcW w:w="1843" w:type="dxa"/>
          </w:tcPr>
          <w:p w14:paraId="7DBB62DE" w14:textId="77777777" w:rsidR="00B32BC9" w:rsidRDefault="00B32BC9" w:rsidP="00B32BC9">
            <w:pPr>
              <w:jc w:val="both"/>
              <w:rPr>
                <w:b/>
                <w:u w:val="single"/>
                <w:lang w:val="fr-FR"/>
              </w:rPr>
            </w:pPr>
          </w:p>
        </w:tc>
        <w:tc>
          <w:tcPr>
            <w:tcW w:w="1842" w:type="dxa"/>
          </w:tcPr>
          <w:p w14:paraId="18CCC800" w14:textId="77777777" w:rsidR="00B32BC9" w:rsidRDefault="00B32BC9" w:rsidP="00B32BC9">
            <w:pPr>
              <w:jc w:val="both"/>
              <w:rPr>
                <w:b/>
                <w:u w:val="single"/>
                <w:lang w:val="fr-FR"/>
              </w:rPr>
            </w:pPr>
          </w:p>
        </w:tc>
        <w:tc>
          <w:tcPr>
            <w:tcW w:w="1134" w:type="dxa"/>
          </w:tcPr>
          <w:p w14:paraId="7422A4A0" w14:textId="77777777" w:rsidR="00B32BC9" w:rsidRDefault="00B32BC9" w:rsidP="00B32BC9">
            <w:pPr>
              <w:jc w:val="both"/>
              <w:rPr>
                <w:b/>
                <w:u w:val="single"/>
                <w:lang w:val="fr-FR"/>
              </w:rPr>
            </w:pPr>
          </w:p>
        </w:tc>
        <w:tc>
          <w:tcPr>
            <w:tcW w:w="1134" w:type="dxa"/>
          </w:tcPr>
          <w:p w14:paraId="08D2997F" w14:textId="29BDDF0C" w:rsidR="00B32BC9" w:rsidRDefault="00B32BC9" w:rsidP="00B32BC9">
            <w:pPr>
              <w:jc w:val="both"/>
              <w:rPr>
                <w:b/>
                <w:u w:val="single"/>
                <w:lang w:val="fr-FR"/>
              </w:rPr>
            </w:pPr>
          </w:p>
        </w:tc>
        <w:tc>
          <w:tcPr>
            <w:tcW w:w="1134" w:type="dxa"/>
          </w:tcPr>
          <w:p w14:paraId="7C18FE08" w14:textId="433FFCD0" w:rsidR="00B32BC9" w:rsidRDefault="00B32BC9" w:rsidP="00B32BC9">
            <w:pPr>
              <w:jc w:val="both"/>
              <w:rPr>
                <w:b/>
                <w:u w:val="single"/>
                <w:lang w:val="fr-FR"/>
              </w:rPr>
            </w:pPr>
          </w:p>
        </w:tc>
        <w:tc>
          <w:tcPr>
            <w:tcW w:w="993" w:type="dxa"/>
          </w:tcPr>
          <w:p w14:paraId="359D4FFF" w14:textId="1B35DAD6" w:rsidR="00B32BC9" w:rsidRDefault="00B32BC9" w:rsidP="00B32BC9">
            <w:pPr>
              <w:jc w:val="both"/>
              <w:rPr>
                <w:b/>
                <w:u w:val="single"/>
                <w:lang w:val="fr-FR"/>
              </w:rPr>
            </w:pPr>
          </w:p>
        </w:tc>
      </w:tr>
      <w:tr w:rsidR="00B32BC9" w:rsidRPr="00B32BC9" w14:paraId="5D0A58F9" w14:textId="20638E3E" w:rsidTr="008D0086">
        <w:trPr>
          <w:trHeight w:hRule="exact" w:val="391"/>
        </w:trPr>
        <w:tc>
          <w:tcPr>
            <w:tcW w:w="2830" w:type="dxa"/>
          </w:tcPr>
          <w:p w14:paraId="5B68A9F1" w14:textId="77777777" w:rsidR="00B32BC9" w:rsidRDefault="00B32BC9" w:rsidP="00B32BC9">
            <w:pPr>
              <w:jc w:val="both"/>
              <w:rPr>
                <w:b/>
                <w:u w:val="single"/>
                <w:lang w:val="fr-FR"/>
              </w:rPr>
            </w:pPr>
          </w:p>
          <w:p w14:paraId="79D40011" w14:textId="77777777" w:rsidR="00B32BC9" w:rsidRDefault="00B32BC9" w:rsidP="00B32BC9">
            <w:pPr>
              <w:jc w:val="both"/>
              <w:rPr>
                <w:b/>
                <w:u w:val="single"/>
                <w:lang w:val="fr-FR"/>
              </w:rPr>
            </w:pPr>
          </w:p>
        </w:tc>
        <w:tc>
          <w:tcPr>
            <w:tcW w:w="2410" w:type="dxa"/>
          </w:tcPr>
          <w:p w14:paraId="55137D9E" w14:textId="77777777" w:rsidR="00B32BC9" w:rsidRDefault="00B32BC9" w:rsidP="00B32BC9">
            <w:pPr>
              <w:jc w:val="both"/>
              <w:rPr>
                <w:b/>
                <w:u w:val="single"/>
                <w:lang w:val="fr-FR"/>
              </w:rPr>
            </w:pPr>
          </w:p>
        </w:tc>
        <w:tc>
          <w:tcPr>
            <w:tcW w:w="851" w:type="dxa"/>
          </w:tcPr>
          <w:p w14:paraId="67C6F089" w14:textId="77777777" w:rsidR="00B32BC9" w:rsidRDefault="00B32BC9" w:rsidP="00B32BC9">
            <w:pPr>
              <w:jc w:val="both"/>
              <w:rPr>
                <w:b/>
                <w:u w:val="single"/>
                <w:lang w:val="fr-FR"/>
              </w:rPr>
            </w:pPr>
          </w:p>
        </w:tc>
        <w:tc>
          <w:tcPr>
            <w:tcW w:w="1559" w:type="dxa"/>
          </w:tcPr>
          <w:p w14:paraId="5606A550" w14:textId="77777777" w:rsidR="00B32BC9" w:rsidRDefault="00B32BC9" w:rsidP="00B32BC9">
            <w:pPr>
              <w:jc w:val="both"/>
              <w:rPr>
                <w:b/>
                <w:u w:val="single"/>
                <w:lang w:val="fr-FR"/>
              </w:rPr>
            </w:pPr>
          </w:p>
        </w:tc>
        <w:tc>
          <w:tcPr>
            <w:tcW w:w="1843" w:type="dxa"/>
          </w:tcPr>
          <w:p w14:paraId="5800DD54" w14:textId="77777777" w:rsidR="00B32BC9" w:rsidRDefault="00B32BC9" w:rsidP="00B32BC9">
            <w:pPr>
              <w:jc w:val="both"/>
              <w:rPr>
                <w:b/>
                <w:u w:val="single"/>
                <w:lang w:val="fr-FR"/>
              </w:rPr>
            </w:pPr>
          </w:p>
        </w:tc>
        <w:tc>
          <w:tcPr>
            <w:tcW w:w="1842" w:type="dxa"/>
          </w:tcPr>
          <w:p w14:paraId="3437D59B" w14:textId="77777777" w:rsidR="00B32BC9" w:rsidRDefault="00B32BC9" w:rsidP="00B32BC9">
            <w:pPr>
              <w:jc w:val="both"/>
              <w:rPr>
                <w:b/>
                <w:u w:val="single"/>
                <w:lang w:val="fr-FR"/>
              </w:rPr>
            </w:pPr>
          </w:p>
        </w:tc>
        <w:tc>
          <w:tcPr>
            <w:tcW w:w="1134" w:type="dxa"/>
          </w:tcPr>
          <w:p w14:paraId="4489EE96" w14:textId="77777777" w:rsidR="00B32BC9" w:rsidRDefault="00B32BC9" w:rsidP="00B32BC9">
            <w:pPr>
              <w:jc w:val="both"/>
              <w:rPr>
                <w:b/>
                <w:u w:val="single"/>
                <w:lang w:val="fr-FR"/>
              </w:rPr>
            </w:pPr>
          </w:p>
        </w:tc>
        <w:tc>
          <w:tcPr>
            <w:tcW w:w="1134" w:type="dxa"/>
          </w:tcPr>
          <w:p w14:paraId="60F850A3" w14:textId="3EE7252C" w:rsidR="00B32BC9" w:rsidRDefault="00B32BC9" w:rsidP="00B32BC9">
            <w:pPr>
              <w:jc w:val="both"/>
              <w:rPr>
                <w:b/>
                <w:u w:val="single"/>
                <w:lang w:val="fr-FR"/>
              </w:rPr>
            </w:pPr>
          </w:p>
        </w:tc>
        <w:tc>
          <w:tcPr>
            <w:tcW w:w="1134" w:type="dxa"/>
          </w:tcPr>
          <w:p w14:paraId="08A0A3E4" w14:textId="13F96083" w:rsidR="00B32BC9" w:rsidRDefault="00B32BC9" w:rsidP="00B32BC9">
            <w:pPr>
              <w:jc w:val="both"/>
              <w:rPr>
                <w:b/>
                <w:u w:val="single"/>
                <w:lang w:val="fr-FR"/>
              </w:rPr>
            </w:pPr>
          </w:p>
        </w:tc>
        <w:tc>
          <w:tcPr>
            <w:tcW w:w="993" w:type="dxa"/>
          </w:tcPr>
          <w:p w14:paraId="2654A802" w14:textId="53193204" w:rsidR="00B32BC9" w:rsidRDefault="00B32BC9" w:rsidP="00B32BC9">
            <w:pPr>
              <w:jc w:val="both"/>
              <w:rPr>
                <w:b/>
                <w:u w:val="single"/>
                <w:lang w:val="fr-FR"/>
              </w:rPr>
            </w:pPr>
          </w:p>
        </w:tc>
      </w:tr>
      <w:tr w:rsidR="00B32BC9" w:rsidRPr="00B32BC9" w14:paraId="5123692D" w14:textId="18BE1325" w:rsidTr="008D0086">
        <w:tc>
          <w:tcPr>
            <w:tcW w:w="9493" w:type="dxa"/>
            <w:gridSpan w:val="5"/>
            <w:shd w:val="clear" w:color="auto" w:fill="F2F2F2" w:themeFill="background1" w:themeFillShade="F2"/>
          </w:tcPr>
          <w:p w14:paraId="7104351A" w14:textId="693982F0" w:rsidR="00B32BC9" w:rsidRPr="00D62A4D" w:rsidRDefault="00B32BC9" w:rsidP="00B32BC9">
            <w:pPr>
              <w:jc w:val="both"/>
              <w:rPr>
                <w:i/>
                <w:lang w:val="fr-FR"/>
              </w:rPr>
            </w:pPr>
            <w:r>
              <w:rPr>
                <w:i/>
                <w:lang w:val="fr-FR"/>
              </w:rPr>
              <w:t>Matériaux – collection locale (y compris la contribution des bénéficiaires, p.ex. paille, boue, etc.)</w:t>
            </w:r>
          </w:p>
        </w:tc>
        <w:tc>
          <w:tcPr>
            <w:tcW w:w="1842" w:type="dxa"/>
            <w:shd w:val="clear" w:color="auto" w:fill="F2F2F2" w:themeFill="background1" w:themeFillShade="F2"/>
          </w:tcPr>
          <w:p w14:paraId="49760ED2" w14:textId="77777777" w:rsidR="00B32BC9" w:rsidRDefault="00B32BC9" w:rsidP="00B32BC9">
            <w:pPr>
              <w:jc w:val="both"/>
              <w:rPr>
                <w:i/>
                <w:lang w:val="fr-FR"/>
              </w:rPr>
            </w:pPr>
          </w:p>
        </w:tc>
        <w:tc>
          <w:tcPr>
            <w:tcW w:w="1134" w:type="dxa"/>
            <w:shd w:val="clear" w:color="auto" w:fill="F2F2F2" w:themeFill="background1" w:themeFillShade="F2"/>
          </w:tcPr>
          <w:p w14:paraId="6E295C60" w14:textId="77777777" w:rsidR="00B32BC9" w:rsidRDefault="00B32BC9" w:rsidP="00B32BC9">
            <w:pPr>
              <w:jc w:val="both"/>
              <w:rPr>
                <w:i/>
                <w:lang w:val="fr-FR"/>
              </w:rPr>
            </w:pPr>
          </w:p>
        </w:tc>
        <w:tc>
          <w:tcPr>
            <w:tcW w:w="1134" w:type="dxa"/>
            <w:shd w:val="clear" w:color="auto" w:fill="F2F2F2" w:themeFill="background1" w:themeFillShade="F2"/>
          </w:tcPr>
          <w:p w14:paraId="29CAFBFD" w14:textId="7A92D604" w:rsidR="00B32BC9" w:rsidRDefault="00B32BC9" w:rsidP="00B32BC9">
            <w:pPr>
              <w:jc w:val="both"/>
              <w:rPr>
                <w:i/>
                <w:lang w:val="fr-FR"/>
              </w:rPr>
            </w:pPr>
          </w:p>
        </w:tc>
        <w:tc>
          <w:tcPr>
            <w:tcW w:w="1134" w:type="dxa"/>
            <w:shd w:val="clear" w:color="auto" w:fill="F2F2F2" w:themeFill="background1" w:themeFillShade="F2"/>
          </w:tcPr>
          <w:p w14:paraId="6A39D223" w14:textId="313A6F42" w:rsidR="00B32BC9" w:rsidRDefault="00B32BC9" w:rsidP="00B32BC9">
            <w:pPr>
              <w:jc w:val="both"/>
              <w:rPr>
                <w:i/>
                <w:lang w:val="fr-FR"/>
              </w:rPr>
            </w:pPr>
          </w:p>
        </w:tc>
        <w:tc>
          <w:tcPr>
            <w:tcW w:w="993" w:type="dxa"/>
            <w:shd w:val="clear" w:color="auto" w:fill="F2F2F2" w:themeFill="background1" w:themeFillShade="F2"/>
          </w:tcPr>
          <w:p w14:paraId="4EF131AE" w14:textId="15BC0C8A" w:rsidR="00B32BC9" w:rsidRDefault="00B32BC9" w:rsidP="00B32BC9">
            <w:pPr>
              <w:jc w:val="both"/>
              <w:rPr>
                <w:i/>
                <w:lang w:val="fr-FR"/>
              </w:rPr>
            </w:pPr>
          </w:p>
        </w:tc>
      </w:tr>
      <w:tr w:rsidR="00B32BC9" w:rsidRPr="00B32BC9" w14:paraId="63555C09" w14:textId="160BC5BE" w:rsidTr="008D0086">
        <w:trPr>
          <w:trHeight w:hRule="exact" w:val="391"/>
        </w:trPr>
        <w:tc>
          <w:tcPr>
            <w:tcW w:w="2830" w:type="dxa"/>
          </w:tcPr>
          <w:p w14:paraId="5686C9D9" w14:textId="77777777" w:rsidR="00B32BC9" w:rsidRDefault="00B32BC9" w:rsidP="00B32BC9">
            <w:pPr>
              <w:jc w:val="both"/>
              <w:rPr>
                <w:b/>
                <w:u w:val="single"/>
                <w:lang w:val="fr-FR"/>
              </w:rPr>
            </w:pPr>
          </w:p>
        </w:tc>
        <w:tc>
          <w:tcPr>
            <w:tcW w:w="2410" w:type="dxa"/>
          </w:tcPr>
          <w:p w14:paraId="0BFA7642" w14:textId="77777777" w:rsidR="00B32BC9" w:rsidRDefault="00B32BC9" w:rsidP="00B32BC9">
            <w:pPr>
              <w:jc w:val="both"/>
              <w:rPr>
                <w:b/>
                <w:u w:val="single"/>
                <w:lang w:val="fr-FR"/>
              </w:rPr>
            </w:pPr>
          </w:p>
        </w:tc>
        <w:tc>
          <w:tcPr>
            <w:tcW w:w="851" w:type="dxa"/>
          </w:tcPr>
          <w:p w14:paraId="22976F16" w14:textId="77777777" w:rsidR="00B32BC9" w:rsidRDefault="00B32BC9" w:rsidP="00B32BC9">
            <w:pPr>
              <w:jc w:val="both"/>
              <w:rPr>
                <w:b/>
                <w:u w:val="single"/>
                <w:lang w:val="fr-FR"/>
              </w:rPr>
            </w:pPr>
          </w:p>
        </w:tc>
        <w:tc>
          <w:tcPr>
            <w:tcW w:w="1559" w:type="dxa"/>
          </w:tcPr>
          <w:p w14:paraId="268D5FCF" w14:textId="77777777" w:rsidR="00B32BC9" w:rsidRDefault="00B32BC9" w:rsidP="00B32BC9">
            <w:pPr>
              <w:jc w:val="both"/>
              <w:rPr>
                <w:b/>
                <w:u w:val="single"/>
                <w:lang w:val="fr-FR"/>
              </w:rPr>
            </w:pPr>
          </w:p>
        </w:tc>
        <w:tc>
          <w:tcPr>
            <w:tcW w:w="1843" w:type="dxa"/>
          </w:tcPr>
          <w:p w14:paraId="18A14040" w14:textId="77777777" w:rsidR="00B32BC9" w:rsidRDefault="00B32BC9" w:rsidP="00B32BC9">
            <w:pPr>
              <w:jc w:val="both"/>
              <w:rPr>
                <w:b/>
                <w:u w:val="single"/>
                <w:lang w:val="fr-FR"/>
              </w:rPr>
            </w:pPr>
          </w:p>
        </w:tc>
        <w:tc>
          <w:tcPr>
            <w:tcW w:w="1842" w:type="dxa"/>
          </w:tcPr>
          <w:p w14:paraId="7D2A85A1" w14:textId="77777777" w:rsidR="00B32BC9" w:rsidRDefault="00B32BC9" w:rsidP="00B32BC9">
            <w:pPr>
              <w:jc w:val="both"/>
              <w:rPr>
                <w:b/>
                <w:u w:val="single"/>
                <w:lang w:val="fr-FR"/>
              </w:rPr>
            </w:pPr>
          </w:p>
        </w:tc>
        <w:tc>
          <w:tcPr>
            <w:tcW w:w="1134" w:type="dxa"/>
          </w:tcPr>
          <w:p w14:paraId="2BB336B6" w14:textId="77777777" w:rsidR="00B32BC9" w:rsidRDefault="00B32BC9" w:rsidP="00B32BC9">
            <w:pPr>
              <w:jc w:val="both"/>
              <w:rPr>
                <w:b/>
                <w:u w:val="single"/>
                <w:lang w:val="fr-FR"/>
              </w:rPr>
            </w:pPr>
          </w:p>
        </w:tc>
        <w:tc>
          <w:tcPr>
            <w:tcW w:w="1134" w:type="dxa"/>
          </w:tcPr>
          <w:p w14:paraId="7227105D" w14:textId="43C9B1B5" w:rsidR="00B32BC9" w:rsidRDefault="00B32BC9" w:rsidP="00B32BC9">
            <w:pPr>
              <w:jc w:val="both"/>
              <w:rPr>
                <w:b/>
                <w:u w:val="single"/>
                <w:lang w:val="fr-FR"/>
              </w:rPr>
            </w:pPr>
          </w:p>
        </w:tc>
        <w:tc>
          <w:tcPr>
            <w:tcW w:w="1134" w:type="dxa"/>
          </w:tcPr>
          <w:p w14:paraId="68E7EE66" w14:textId="6B31D78C" w:rsidR="00B32BC9" w:rsidRDefault="00B32BC9" w:rsidP="00B32BC9">
            <w:pPr>
              <w:jc w:val="both"/>
              <w:rPr>
                <w:b/>
                <w:u w:val="single"/>
                <w:lang w:val="fr-FR"/>
              </w:rPr>
            </w:pPr>
          </w:p>
        </w:tc>
        <w:tc>
          <w:tcPr>
            <w:tcW w:w="993" w:type="dxa"/>
          </w:tcPr>
          <w:p w14:paraId="5CADC238" w14:textId="473F77E9" w:rsidR="00B32BC9" w:rsidRDefault="00B32BC9" w:rsidP="00B32BC9">
            <w:pPr>
              <w:jc w:val="both"/>
              <w:rPr>
                <w:b/>
                <w:u w:val="single"/>
                <w:lang w:val="fr-FR"/>
              </w:rPr>
            </w:pPr>
          </w:p>
        </w:tc>
      </w:tr>
      <w:tr w:rsidR="00B32BC9" w:rsidRPr="00B32BC9" w14:paraId="48FF6975" w14:textId="1100C107" w:rsidTr="008D0086">
        <w:trPr>
          <w:trHeight w:hRule="exact" w:val="391"/>
        </w:trPr>
        <w:tc>
          <w:tcPr>
            <w:tcW w:w="2830" w:type="dxa"/>
          </w:tcPr>
          <w:p w14:paraId="5CB8AA7F" w14:textId="77777777" w:rsidR="00B32BC9" w:rsidRDefault="00B32BC9" w:rsidP="00B32BC9">
            <w:pPr>
              <w:jc w:val="both"/>
              <w:rPr>
                <w:b/>
                <w:u w:val="single"/>
                <w:lang w:val="fr-FR"/>
              </w:rPr>
            </w:pPr>
          </w:p>
        </w:tc>
        <w:tc>
          <w:tcPr>
            <w:tcW w:w="2410" w:type="dxa"/>
          </w:tcPr>
          <w:p w14:paraId="3371B330" w14:textId="77777777" w:rsidR="00B32BC9" w:rsidRDefault="00B32BC9" w:rsidP="00B32BC9">
            <w:pPr>
              <w:jc w:val="both"/>
              <w:rPr>
                <w:b/>
                <w:u w:val="single"/>
                <w:lang w:val="fr-FR"/>
              </w:rPr>
            </w:pPr>
          </w:p>
        </w:tc>
        <w:tc>
          <w:tcPr>
            <w:tcW w:w="851" w:type="dxa"/>
          </w:tcPr>
          <w:p w14:paraId="2BF4053E" w14:textId="77777777" w:rsidR="00B32BC9" w:rsidRDefault="00B32BC9" w:rsidP="00B32BC9">
            <w:pPr>
              <w:jc w:val="both"/>
              <w:rPr>
                <w:b/>
                <w:u w:val="single"/>
                <w:lang w:val="fr-FR"/>
              </w:rPr>
            </w:pPr>
          </w:p>
        </w:tc>
        <w:tc>
          <w:tcPr>
            <w:tcW w:w="1559" w:type="dxa"/>
          </w:tcPr>
          <w:p w14:paraId="4B79D5F8" w14:textId="77777777" w:rsidR="00B32BC9" w:rsidRDefault="00B32BC9" w:rsidP="00B32BC9">
            <w:pPr>
              <w:jc w:val="both"/>
              <w:rPr>
                <w:b/>
                <w:u w:val="single"/>
                <w:lang w:val="fr-FR"/>
              </w:rPr>
            </w:pPr>
          </w:p>
        </w:tc>
        <w:tc>
          <w:tcPr>
            <w:tcW w:w="1843" w:type="dxa"/>
          </w:tcPr>
          <w:p w14:paraId="1C1258A6" w14:textId="77777777" w:rsidR="00B32BC9" w:rsidRDefault="00B32BC9" w:rsidP="00B32BC9">
            <w:pPr>
              <w:jc w:val="both"/>
              <w:rPr>
                <w:b/>
                <w:u w:val="single"/>
                <w:lang w:val="fr-FR"/>
              </w:rPr>
            </w:pPr>
          </w:p>
        </w:tc>
        <w:tc>
          <w:tcPr>
            <w:tcW w:w="1842" w:type="dxa"/>
          </w:tcPr>
          <w:p w14:paraId="06DF8BB6" w14:textId="77777777" w:rsidR="00B32BC9" w:rsidRDefault="00B32BC9" w:rsidP="00B32BC9">
            <w:pPr>
              <w:jc w:val="both"/>
              <w:rPr>
                <w:b/>
                <w:u w:val="single"/>
                <w:lang w:val="fr-FR"/>
              </w:rPr>
            </w:pPr>
          </w:p>
        </w:tc>
        <w:tc>
          <w:tcPr>
            <w:tcW w:w="1134" w:type="dxa"/>
          </w:tcPr>
          <w:p w14:paraId="51CD8165" w14:textId="77777777" w:rsidR="00B32BC9" w:rsidRDefault="00B32BC9" w:rsidP="00B32BC9">
            <w:pPr>
              <w:jc w:val="both"/>
              <w:rPr>
                <w:b/>
                <w:u w:val="single"/>
                <w:lang w:val="fr-FR"/>
              </w:rPr>
            </w:pPr>
          </w:p>
        </w:tc>
        <w:tc>
          <w:tcPr>
            <w:tcW w:w="1134" w:type="dxa"/>
          </w:tcPr>
          <w:p w14:paraId="5ADA1FB1" w14:textId="1546A250" w:rsidR="00B32BC9" w:rsidRDefault="00B32BC9" w:rsidP="00B32BC9">
            <w:pPr>
              <w:jc w:val="both"/>
              <w:rPr>
                <w:b/>
                <w:u w:val="single"/>
                <w:lang w:val="fr-FR"/>
              </w:rPr>
            </w:pPr>
          </w:p>
        </w:tc>
        <w:tc>
          <w:tcPr>
            <w:tcW w:w="1134" w:type="dxa"/>
          </w:tcPr>
          <w:p w14:paraId="4E686229" w14:textId="5FABBF63" w:rsidR="00B32BC9" w:rsidRDefault="00B32BC9" w:rsidP="00B32BC9">
            <w:pPr>
              <w:jc w:val="both"/>
              <w:rPr>
                <w:b/>
                <w:u w:val="single"/>
                <w:lang w:val="fr-FR"/>
              </w:rPr>
            </w:pPr>
          </w:p>
        </w:tc>
        <w:tc>
          <w:tcPr>
            <w:tcW w:w="993" w:type="dxa"/>
          </w:tcPr>
          <w:p w14:paraId="64F9E57C" w14:textId="24B1A735" w:rsidR="00B32BC9" w:rsidRDefault="00B32BC9" w:rsidP="00B32BC9">
            <w:pPr>
              <w:jc w:val="both"/>
              <w:rPr>
                <w:b/>
                <w:u w:val="single"/>
                <w:lang w:val="fr-FR"/>
              </w:rPr>
            </w:pPr>
          </w:p>
        </w:tc>
      </w:tr>
      <w:tr w:rsidR="00B32BC9" w:rsidRPr="00B32BC9" w14:paraId="3D114974" w14:textId="5F88DB9C" w:rsidTr="008D0086">
        <w:trPr>
          <w:trHeight w:hRule="exact" w:val="391"/>
        </w:trPr>
        <w:tc>
          <w:tcPr>
            <w:tcW w:w="2830" w:type="dxa"/>
          </w:tcPr>
          <w:p w14:paraId="000368BB" w14:textId="77777777" w:rsidR="00B32BC9" w:rsidRDefault="00B32BC9" w:rsidP="00B32BC9">
            <w:pPr>
              <w:jc w:val="both"/>
              <w:rPr>
                <w:b/>
                <w:u w:val="single"/>
                <w:lang w:val="fr-FR"/>
              </w:rPr>
            </w:pPr>
          </w:p>
        </w:tc>
        <w:tc>
          <w:tcPr>
            <w:tcW w:w="2410" w:type="dxa"/>
          </w:tcPr>
          <w:p w14:paraId="1DD588C1" w14:textId="77777777" w:rsidR="00B32BC9" w:rsidRDefault="00B32BC9" w:rsidP="00B32BC9">
            <w:pPr>
              <w:jc w:val="both"/>
              <w:rPr>
                <w:b/>
                <w:u w:val="single"/>
                <w:lang w:val="fr-FR"/>
              </w:rPr>
            </w:pPr>
          </w:p>
        </w:tc>
        <w:tc>
          <w:tcPr>
            <w:tcW w:w="851" w:type="dxa"/>
          </w:tcPr>
          <w:p w14:paraId="23EC1E25" w14:textId="77777777" w:rsidR="00B32BC9" w:rsidRDefault="00B32BC9" w:rsidP="00B32BC9">
            <w:pPr>
              <w:jc w:val="both"/>
              <w:rPr>
                <w:b/>
                <w:u w:val="single"/>
                <w:lang w:val="fr-FR"/>
              </w:rPr>
            </w:pPr>
          </w:p>
        </w:tc>
        <w:tc>
          <w:tcPr>
            <w:tcW w:w="1559" w:type="dxa"/>
          </w:tcPr>
          <w:p w14:paraId="344D446D" w14:textId="77777777" w:rsidR="00B32BC9" w:rsidRDefault="00B32BC9" w:rsidP="00B32BC9">
            <w:pPr>
              <w:jc w:val="both"/>
              <w:rPr>
                <w:b/>
                <w:u w:val="single"/>
                <w:lang w:val="fr-FR"/>
              </w:rPr>
            </w:pPr>
          </w:p>
        </w:tc>
        <w:tc>
          <w:tcPr>
            <w:tcW w:w="1843" w:type="dxa"/>
          </w:tcPr>
          <w:p w14:paraId="1346D6AA" w14:textId="77777777" w:rsidR="00B32BC9" w:rsidRDefault="00B32BC9" w:rsidP="00B32BC9">
            <w:pPr>
              <w:jc w:val="both"/>
              <w:rPr>
                <w:b/>
                <w:u w:val="single"/>
                <w:lang w:val="fr-FR"/>
              </w:rPr>
            </w:pPr>
          </w:p>
        </w:tc>
        <w:tc>
          <w:tcPr>
            <w:tcW w:w="1842" w:type="dxa"/>
          </w:tcPr>
          <w:p w14:paraId="1FA5F769" w14:textId="77777777" w:rsidR="00B32BC9" w:rsidRDefault="00B32BC9" w:rsidP="00B32BC9">
            <w:pPr>
              <w:jc w:val="both"/>
              <w:rPr>
                <w:b/>
                <w:u w:val="single"/>
                <w:lang w:val="fr-FR"/>
              </w:rPr>
            </w:pPr>
          </w:p>
        </w:tc>
        <w:tc>
          <w:tcPr>
            <w:tcW w:w="1134" w:type="dxa"/>
          </w:tcPr>
          <w:p w14:paraId="79794C57" w14:textId="77777777" w:rsidR="00B32BC9" w:rsidRDefault="00B32BC9" w:rsidP="00B32BC9">
            <w:pPr>
              <w:jc w:val="both"/>
              <w:rPr>
                <w:b/>
                <w:u w:val="single"/>
                <w:lang w:val="fr-FR"/>
              </w:rPr>
            </w:pPr>
          </w:p>
        </w:tc>
        <w:tc>
          <w:tcPr>
            <w:tcW w:w="1134" w:type="dxa"/>
          </w:tcPr>
          <w:p w14:paraId="0EC21E38" w14:textId="18CC8790" w:rsidR="00B32BC9" w:rsidRDefault="00B32BC9" w:rsidP="00B32BC9">
            <w:pPr>
              <w:jc w:val="both"/>
              <w:rPr>
                <w:b/>
                <w:u w:val="single"/>
                <w:lang w:val="fr-FR"/>
              </w:rPr>
            </w:pPr>
          </w:p>
        </w:tc>
        <w:tc>
          <w:tcPr>
            <w:tcW w:w="1134" w:type="dxa"/>
          </w:tcPr>
          <w:p w14:paraId="57009823" w14:textId="5A306C93" w:rsidR="00B32BC9" w:rsidRDefault="00B32BC9" w:rsidP="00B32BC9">
            <w:pPr>
              <w:jc w:val="both"/>
              <w:rPr>
                <w:b/>
                <w:u w:val="single"/>
                <w:lang w:val="fr-FR"/>
              </w:rPr>
            </w:pPr>
          </w:p>
        </w:tc>
        <w:tc>
          <w:tcPr>
            <w:tcW w:w="993" w:type="dxa"/>
          </w:tcPr>
          <w:p w14:paraId="205DD37B" w14:textId="02F6F423" w:rsidR="00B32BC9" w:rsidRDefault="00B32BC9" w:rsidP="00B32BC9">
            <w:pPr>
              <w:jc w:val="both"/>
              <w:rPr>
                <w:b/>
                <w:u w:val="single"/>
                <w:lang w:val="fr-FR"/>
              </w:rPr>
            </w:pPr>
          </w:p>
        </w:tc>
      </w:tr>
      <w:tr w:rsidR="00B32BC9" w:rsidRPr="00B32BC9" w14:paraId="1305C436" w14:textId="4A86C710" w:rsidTr="008D0086">
        <w:tc>
          <w:tcPr>
            <w:tcW w:w="9493" w:type="dxa"/>
            <w:gridSpan w:val="5"/>
            <w:shd w:val="clear" w:color="auto" w:fill="F2F2F2" w:themeFill="background1" w:themeFillShade="F2"/>
          </w:tcPr>
          <w:p w14:paraId="5B3BC237" w14:textId="4FC6D1BC" w:rsidR="00B32BC9" w:rsidRDefault="00B32BC9" w:rsidP="00B32BC9">
            <w:pPr>
              <w:jc w:val="both"/>
              <w:rPr>
                <w:b/>
                <w:u w:val="single"/>
                <w:lang w:val="fr-FR"/>
              </w:rPr>
            </w:pPr>
            <w:r>
              <w:rPr>
                <w:i/>
                <w:lang w:val="fr-FR"/>
              </w:rPr>
              <w:t>Matériaux requis pour la fabrication des autres composants</w:t>
            </w:r>
            <w:r w:rsidRPr="00C7198F">
              <w:rPr>
                <w:i/>
                <w:lang w:val="fr-FR"/>
              </w:rPr>
              <w:t xml:space="preserve"> (portes, fenêtres</w:t>
            </w:r>
            <w:r>
              <w:rPr>
                <w:i/>
                <w:lang w:val="fr-FR"/>
              </w:rPr>
              <w:t>, briques adobes  etc.</w:t>
            </w:r>
            <w:r w:rsidRPr="00C7198F">
              <w:rPr>
                <w:i/>
                <w:lang w:val="fr-FR"/>
              </w:rPr>
              <w:t>)</w:t>
            </w:r>
          </w:p>
        </w:tc>
        <w:tc>
          <w:tcPr>
            <w:tcW w:w="1842" w:type="dxa"/>
            <w:shd w:val="clear" w:color="auto" w:fill="F2F2F2" w:themeFill="background1" w:themeFillShade="F2"/>
          </w:tcPr>
          <w:p w14:paraId="1E969CB0" w14:textId="77777777" w:rsidR="00B32BC9" w:rsidRDefault="00B32BC9" w:rsidP="00B32BC9">
            <w:pPr>
              <w:jc w:val="both"/>
              <w:rPr>
                <w:i/>
                <w:lang w:val="fr-FR"/>
              </w:rPr>
            </w:pPr>
          </w:p>
        </w:tc>
        <w:tc>
          <w:tcPr>
            <w:tcW w:w="1134" w:type="dxa"/>
            <w:shd w:val="clear" w:color="auto" w:fill="F2F2F2" w:themeFill="background1" w:themeFillShade="F2"/>
          </w:tcPr>
          <w:p w14:paraId="73441CE0" w14:textId="77777777" w:rsidR="00B32BC9" w:rsidRDefault="00B32BC9" w:rsidP="00B32BC9">
            <w:pPr>
              <w:jc w:val="both"/>
              <w:rPr>
                <w:i/>
                <w:lang w:val="fr-FR"/>
              </w:rPr>
            </w:pPr>
          </w:p>
        </w:tc>
        <w:tc>
          <w:tcPr>
            <w:tcW w:w="1134" w:type="dxa"/>
            <w:shd w:val="clear" w:color="auto" w:fill="F2F2F2" w:themeFill="background1" w:themeFillShade="F2"/>
          </w:tcPr>
          <w:p w14:paraId="5CA9A921" w14:textId="3D72AC2D" w:rsidR="00B32BC9" w:rsidRDefault="00B32BC9" w:rsidP="00B32BC9">
            <w:pPr>
              <w:jc w:val="both"/>
              <w:rPr>
                <w:i/>
                <w:lang w:val="fr-FR"/>
              </w:rPr>
            </w:pPr>
          </w:p>
        </w:tc>
        <w:tc>
          <w:tcPr>
            <w:tcW w:w="1134" w:type="dxa"/>
            <w:shd w:val="clear" w:color="auto" w:fill="F2F2F2" w:themeFill="background1" w:themeFillShade="F2"/>
          </w:tcPr>
          <w:p w14:paraId="4AE27E82" w14:textId="480E0384" w:rsidR="00B32BC9" w:rsidRDefault="00B32BC9" w:rsidP="00B32BC9">
            <w:pPr>
              <w:jc w:val="both"/>
              <w:rPr>
                <w:i/>
                <w:lang w:val="fr-FR"/>
              </w:rPr>
            </w:pPr>
          </w:p>
        </w:tc>
        <w:tc>
          <w:tcPr>
            <w:tcW w:w="993" w:type="dxa"/>
            <w:shd w:val="clear" w:color="auto" w:fill="F2F2F2" w:themeFill="background1" w:themeFillShade="F2"/>
          </w:tcPr>
          <w:p w14:paraId="2F8F7F30" w14:textId="4CD9641D" w:rsidR="00B32BC9" w:rsidRDefault="00B32BC9" w:rsidP="00B32BC9">
            <w:pPr>
              <w:jc w:val="both"/>
              <w:rPr>
                <w:i/>
                <w:lang w:val="fr-FR"/>
              </w:rPr>
            </w:pPr>
          </w:p>
        </w:tc>
      </w:tr>
      <w:tr w:rsidR="00B32BC9" w:rsidRPr="00B32BC9" w14:paraId="2265D22F" w14:textId="2F0F2E21" w:rsidTr="008D0086">
        <w:trPr>
          <w:trHeight w:hRule="exact" w:val="391"/>
        </w:trPr>
        <w:tc>
          <w:tcPr>
            <w:tcW w:w="2830" w:type="dxa"/>
          </w:tcPr>
          <w:p w14:paraId="594C7A14" w14:textId="77777777" w:rsidR="00B32BC9" w:rsidRDefault="00B32BC9" w:rsidP="00B32BC9">
            <w:pPr>
              <w:jc w:val="both"/>
              <w:rPr>
                <w:b/>
                <w:lang w:val="fr-FR"/>
              </w:rPr>
            </w:pPr>
          </w:p>
          <w:p w14:paraId="5F450EE7" w14:textId="77777777" w:rsidR="00B32BC9" w:rsidRPr="00C7198F" w:rsidRDefault="00B32BC9" w:rsidP="00B32BC9">
            <w:pPr>
              <w:jc w:val="both"/>
              <w:rPr>
                <w:b/>
                <w:lang w:val="fr-FR"/>
              </w:rPr>
            </w:pPr>
          </w:p>
        </w:tc>
        <w:tc>
          <w:tcPr>
            <w:tcW w:w="2410" w:type="dxa"/>
          </w:tcPr>
          <w:p w14:paraId="7759921A" w14:textId="77777777" w:rsidR="00B32BC9" w:rsidRDefault="00B32BC9" w:rsidP="00B32BC9">
            <w:pPr>
              <w:jc w:val="both"/>
              <w:rPr>
                <w:b/>
                <w:u w:val="single"/>
                <w:lang w:val="fr-FR"/>
              </w:rPr>
            </w:pPr>
          </w:p>
        </w:tc>
        <w:tc>
          <w:tcPr>
            <w:tcW w:w="851" w:type="dxa"/>
          </w:tcPr>
          <w:p w14:paraId="4246D5A6" w14:textId="77777777" w:rsidR="00B32BC9" w:rsidRDefault="00B32BC9" w:rsidP="00B32BC9">
            <w:pPr>
              <w:jc w:val="both"/>
              <w:rPr>
                <w:b/>
                <w:u w:val="single"/>
                <w:lang w:val="fr-FR"/>
              </w:rPr>
            </w:pPr>
          </w:p>
        </w:tc>
        <w:tc>
          <w:tcPr>
            <w:tcW w:w="1559" w:type="dxa"/>
          </w:tcPr>
          <w:p w14:paraId="327F11DB" w14:textId="77777777" w:rsidR="00B32BC9" w:rsidRDefault="00B32BC9" w:rsidP="00B32BC9">
            <w:pPr>
              <w:jc w:val="both"/>
              <w:rPr>
                <w:b/>
                <w:u w:val="single"/>
                <w:lang w:val="fr-FR"/>
              </w:rPr>
            </w:pPr>
          </w:p>
        </w:tc>
        <w:tc>
          <w:tcPr>
            <w:tcW w:w="1843" w:type="dxa"/>
          </w:tcPr>
          <w:p w14:paraId="4FDCBC26" w14:textId="77777777" w:rsidR="00B32BC9" w:rsidRDefault="00B32BC9" w:rsidP="00B32BC9">
            <w:pPr>
              <w:jc w:val="both"/>
              <w:rPr>
                <w:b/>
                <w:u w:val="single"/>
                <w:lang w:val="fr-FR"/>
              </w:rPr>
            </w:pPr>
          </w:p>
        </w:tc>
        <w:tc>
          <w:tcPr>
            <w:tcW w:w="1842" w:type="dxa"/>
          </w:tcPr>
          <w:p w14:paraId="622AE37B" w14:textId="77777777" w:rsidR="00B32BC9" w:rsidRDefault="00B32BC9" w:rsidP="00B32BC9">
            <w:pPr>
              <w:jc w:val="both"/>
              <w:rPr>
                <w:b/>
                <w:u w:val="single"/>
                <w:lang w:val="fr-FR"/>
              </w:rPr>
            </w:pPr>
          </w:p>
        </w:tc>
        <w:tc>
          <w:tcPr>
            <w:tcW w:w="1134" w:type="dxa"/>
          </w:tcPr>
          <w:p w14:paraId="10E7D208" w14:textId="77777777" w:rsidR="00B32BC9" w:rsidRDefault="00B32BC9" w:rsidP="00B32BC9">
            <w:pPr>
              <w:jc w:val="both"/>
              <w:rPr>
                <w:b/>
                <w:u w:val="single"/>
                <w:lang w:val="fr-FR"/>
              </w:rPr>
            </w:pPr>
          </w:p>
        </w:tc>
        <w:tc>
          <w:tcPr>
            <w:tcW w:w="1134" w:type="dxa"/>
          </w:tcPr>
          <w:p w14:paraId="337D101D" w14:textId="1714B81C" w:rsidR="00B32BC9" w:rsidRDefault="00B32BC9" w:rsidP="00B32BC9">
            <w:pPr>
              <w:jc w:val="both"/>
              <w:rPr>
                <w:b/>
                <w:u w:val="single"/>
                <w:lang w:val="fr-FR"/>
              </w:rPr>
            </w:pPr>
          </w:p>
        </w:tc>
        <w:tc>
          <w:tcPr>
            <w:tcW w:w="1134" w:type="dxa"/>
          </w:tcPr>
          <w:p w14:paraId="45A37FBB" w14:textId="73CA5072" w:rsidR="00B32BC9" w:rsidRDefault="00B32BC9" w:rsidP="00B32BC9">
            <w:pPr>
              <w:jc w:val="both"/>
              <w:rPr>
                <w:b/>
                <w:u w:val="single"/>
                <w:lang w:val="fr-FR"/>
              </w:rPr>
            </w:pPr>
          </w:p>
        </w:tc>
        <w:tc>
          <w:tcPr>
            <w:tcW w:w="993" w:type="dxa"/>
          </w:tcPr>
          <w:p w14:paraId="74696BB8" w14:textId="6E1C1020" w:rsidR="00B32BC9" w:rsidRDefault="00B32BC9" w:rsidP="00B32BC9">
            <w:pPr>
              <w:jc w:val="both"/>
              <w:rPr>
                <w:b/>
                <w:u w:val="single"/>
                <w:lang w:val="fr-FR"/>
              </w:rPr>
            </w:pPr>
          </w:p>
        </w:tc>
      </w:tr>
      <w:tr w:rsidR="00B32BC9" w:rsidRPr="00B32BC9" w14:paraId="4D37D50C" w14:textId="2E78D8CC" w:rsidTr="008D0086">
        <w:trPr>
          <w:trHeight w:hRule="exact" w:val="391"/>
        </w:trPr>
        <w:tc>
          <w:tcPr>
            <w:tcW w:w="2830" w:type="dxa"/>
          </w:tcPr>
          <w:p w14:paraId="66179A98" w14:textId="77777777" w:rsidR="00B32BC9" w:rsidRDefault="00B32BC9" w:rsidP="00B32BC9">
            <w:pPr>
              <w:jc w:val="both"/>
              <w:rPr>
                <w:b/>
                <w:u w:val="single"/>
                <w:lang w:val="fr-FR"/>
              </w:rPr>
            </w:pPr>
          </w:p>
          <w:p w14:paraId="6B92CB5B" w14:textId="77777777" w:rsidR="00B32BC9" w:rsidRDefault="00B32BC9" w:rsidP="00B32BC9">
            <w:pPr>
              <w:jc w:val="both"/>
              <w:rPr>
                <w:b/>
                <w:u w:val="single"/>
                <w:lang w:val="fr-FR"/>
              </w:rPr>
            </w:pPr>
          </w:p>
        </w:tc>
        <w:tc>
          <w:tcPr>
            <w:tcW w:w="2410" w:type="dxa"/>
          </w:tcPr>
          <w:p w14:paraId="79904B7B" w14:textId="77777777" w:rsidR="00B32BC9" w:rsidRDefault="00B32BC9" w:rsidP="00B32BC9">
            <w:pPr>
              <w:jc w:val="both"/>
              <w:rPr>
                <w:b/>
                <w:u w:val="single"/>
                <w:lang w:val="fr-FR"/>
              </w:rPr>
            </w:pPr>
          </w:p>
        </w:tc>
        <w:tc>
          <w:tcPr>
            <w:tcW w:w="851" w:type="dxa"/>
          </w:tcPr>
          <w:p w14:paraId="2FAC9D67" w14:textId="77777777" w:rsidR="00B32BC9" w:rsidRDefault="00B32BC9" w:rsidP="00B32BC9">
            <w:pPr>
              <w:jc w:val="both"/>
              <w:rPr>
                <w:b/>
                <w:u w:val="single"/>
                <w:lang w:val="fr-FR"/>
              </w:rPr>
            </w:pPr>
          </w:p>
        </w:tc>
        <w:tc>
          <w:tcPr>
            <w:tcW w:w="1559" w:type="dxa"/>
          </w:tcPr>
          <w:p w14:paraId="0C1F4BAB" w14:textId="77777777" w:rsidR="00B32BC9" w:rsidRDefault="00B32BC9" w:rsidP="00B32BC9">
            <w:pPr>
              <w:jc w:val="both"/>
              <w:rPr>
                <w:b/>
                <w:u w:val="single"/>
                <w:lang w:val="fr-FR"/>
              </w:rPr>
            </w:pPr>
          </w:p>
        </w:tc>
        <w:tc>
          <w:tcPr>
            <w:tcW w:w="1843" w:type="dxa"/>
          </w:tcPr>
          <w:p w14:paraId="27A68B08" w14:textId="77777777" w:rsidR="00B32BC9" w:rsidRDefault="00B32BC9" w:rsidP="00B32BC9">
            <w:pPr>
              <w:jc w:val="both"/>
              <w:rPr>
                <w:b/>
                <w:u w:val="single"/>
                <w:lang w:val="fr-FR"/>
              </w:rPr>
            </w:pPr>
          </w:p>
        </w:tc>
        <w:tc>
          <w:tcPr>
            <w:tcW w:w="1842" w:type="dxa"/>
          </w:tcPr>
          <w:p w14:paraId="3B307651" w14:textId="77777777" w:rsidR="00B32BC9" w:rsidRDefault="00B32BC9" w:rsidP="00B32BC9">
            <w:pPr>
              <w:jc w:val="both"/>
              <w:rPr>
                <w:b/>
                <w:u w:val="single"/>
                <w:lang w:val="fr-FR"/>
              </w:rPr>
            </w:pPr>
          </w:p>
        </w:tc>
        <w:tc>
          <w:tcPr>
            <w:tcW w:w="1134" w:type="dxa"/>
          </w:tcPr>
          <w:p w14:paraId="4D78C196" w14:textId="77777777" w:rsidR="00B32BC9" w:rsidRDefault="00B32BC9" w:rsidP="00B32BC9">
            <w:pPr>
              <w:jc w:val="both"/>
              <w:rPr>
                <w:b/>
                <w:u w:val="single"/>
                <w:lang w:val="fr-FR"/>
              </w:rPr>
            </w:pPr>
          </w:p>
        </w:tc>
        <w:tc>
          <w:tcPr>
            <w:tcW w:w="1134" w:type="dxa"/>
          </w:tcPr>
          <w:p w14:paraId="681123C9" w14:textId="4FC4D6FF" w:rsidR="00B32BC9" w:rsidRDefault="00B32BC9" w:rsidP="00B32BC9">
            <w:pPr>
              <w:jc w:val="both"/>
              <w:rPr>
                <w:b/>
                <w:u w:val="single"/>
                <w:lang w:val="fr-FR"/>
              </w:rPr>
            </w:pPr>
          </w:p>
        </w:tc>
        <w:tc>
          <w:tcPr>
            <w:tcW w:w="1134" w:type="dxa"/>
          </w:tcPr>
          <w:p w14:paraId="5D7D5767" w14:textId="53AE7D7E" w:rsidR="00B32BC9" w:rsidRDefault="00B32BC9" w:rsidP="00B32BC9">
            <w:pPr>
              <w:jc w:val="both"/>
              <w:rPr>
                <w:b/>
                <w:u w:val="single"/>
                <w:lang w:val="fr-FR"/>
              </w:rPr>
            </w:pPr>
          </w:p>
        </w:tc>
        <w:tc>
          <w:tcPr>
            <w:tcW w:w="993" w:type="dxa"/>
          </w:tcPr>
          <w:p w14:paraId="6D21D4CF" w14:textId="0F0F6AB5" w:rsidR="00B32BC9" w:rsidRDefault="00B32BC9" w:rsidP="00B32BC9">
            <w:pPr>
              <w:jc w:val="both"/>
              <w:rPr>
                <w:b/>
                <w:u w:val="single"/>
                <w:lang w:val="fr-FR"/>
              </w:rPr>
            </w:pPr>
          </w:p>
        </w:tc>
      </w:tr>
      <w:tr w:rsidR="00B32BC9" w:rsidRPr="00B32BC9" w14:paraId="295BC41B" w14:textId="45EE0D13" w:rsidTr="008D0086">
        <w:trPr>
          <w:trHeight w:hRule="exact" w:val="391"/>
        </w:trPr>
        <w:tc>
          <w:tcPr>
            <w:tcW w:w="2830" w:type="dxa"/>
          </w:tcPr>
          <w:p w14:paraId="3292B36E" w14:textId="77777777" w:rsidR="00B32BC9" w:rsidRDefault="00B32BC9" w:rsidP="00B32BC9">
            <w:pPr>
              <w:jc w:val="both"/>
              <w:rPr>
                <w:b/>
                <w:u w:val="single"/>
                <w:lang w:val="fr-FR"/>
              </w:rPr>
            </w:pPr>
          </w:p>
          <w:p w14:paraId="71F4FC1B" w14:textId="77777777" w:rsidR="00B32BC9" w:rsidRDefault="00B32BC9" w:rsidP="00B32BC9">
            <w:pPr>
              <w:jc w:val="both"/>
              <w:rPr>
                <w:b/>
                <w:u w:val="single"/>
                <w:lang w:val="fr-FR"/>
              </w:rPr>
            </w:pPr>
          </w:p>
        </w:tc>
        <w:tc>
          <w:tcPr>
            <w:tcW w:w="2410" w:type="dxa"/>
          </w:tcPr>
          <w:p w14:paraId="5E789457" w14:textId="77777777" w:rsidR="00B32BC9" w:rsidRDefault="00B32BC9" w:rsidP="00B32BC9">
            <w:pPr>
              <w:jc w:val="both"/>
              <w:rPr>
                <w:b/>
                <w:u w:val="single"/>
                <w:lang w:val="fr-FR"/>
              </w:rPr>
            </w:pPr>
          </w:p>
        </w:tc>
        <w:tc>
          <w:tcPr>
            <w:tcW w:w="851" w:type="dxa"/>
          </w:tcPr>
          <w:p w14:paraId="52DFA33F" w14:textId="77777777" w:rsidR="00B32BC9" w:rsidRDefault="00B32BC9" w:rsidP="00B32BC9">
            <w:pPr>
              <w:jc w:val="both"/>
              <w:rPr>
                <w:b/>
                <w:u w:val="single"/>
                <w:lang w:val="fr-FR"/>
              </w:rPr>
            </w:pPr>
          </w:p>
        </w:tc>
        <w:tc>
          <w:tcPr>
            <w:tcW w:w="1559" w:type="dxa"/>
          </w:tcPr>
          <w:p w14:paraId="68869953" w14:textId="77777777" w:rsidR="00B32BC9" w:rsidRDefault="00B32BC9" w:rsidP="00B32BC9">
            <w:pPr>
              <w:jc w:val="both"/>
              <w:rPr>
                <w:b/>
                <w:u w:val="single"/>
                <w:lang w:val="fr-FR"/>
              </w:rPr>
            </w:pPr>
          </w:p>
        </w:tc>
        <w:tc>
          <w:tcPr>
            <w:tcW w:w="1843" w:type="dxa"/>
          </w:tcPr>
          <w:p w14:paraId="0EB50582" w14:textId="77777777" w:rsidR="00B32BC9" w:rsidRDefault="00B32BC9" w:rsidP="00B32BC9">
            <w:pPr>
              <w:jc w:val="both"/>
              <w:rPr>
                <w:b/>
                <w:u w:val="single"/>
                <w:lang w:val="fr-FR"/>
              </w:rPr>
            </w:pPr>
          </w:p>
        </w:tc>
        <w:tc>
          <w:tcPr>
            <w:tcW w:w="1842" w:type="dxa"/>
          </w:tcPr>
          <w:p w14:paraId="51A10579" w14:textId="77777777" w:rsidR="00B32BC9" w:rsidRDefault="00B32BC9" w:rsidP="00B32BC9">
            <w:pPr>
              <w:jc w:val="both"/>
              <w:rPr>
                <w:b/>
                <w:u w:val="single"/>
                <w:lang w:val="fr-FR"/>
              </w:rPr>
            </w:pPr>
          </w:p>
        </w:tc>
        <w:tc>
          <w:tcPr>
            <w:tcW w:w="1134" w:type="dxa"/>
          </w:tcPr>
          <w:p w14:paraId="31D59778" w14:textId="77777777" w:rsidR="00B32BC9" w:rsidRDefault="00B32BC9" w:rsidP="00B32BC9">
            <w:pPr>
              <w:jc w:val="both"/>
              <w:rPr>
                <w:b/>
                <w:u w:val="single"/>
                <w:lang w:val="fr-FR"/>
              </w:rPr>
            </w:pPr>
          </w:p>
        </w:tc>
        <w:tc>
          <w:tcPr>
            <w:tcW w:w="1134" w:type="dxa"/>
          </w:tcPr>
          <w:p w14:paraId="586EA858" w14:textId="2CA7863D" w:rsidR="00B32BC9" w:rsidRDefault="00B32BC9" w:rsidP="00B32BC9">
            <w:pPr>
              <w:jc w:val="both"/>
              <w:rPr>
                <w:b/>
                <w:u w:val="single"/>
                <w:lang w:val="fr-FR"/>
              </w:rPr>
            </w:pPr>
          </w:p>
        </w:tc>
        <w:tc>
          <w:tcPr>
            <w:tcW w:w="1134" w:type="dxa"/>
          </w:tcPr>
          <w:p w14:paraId="01280608" w14:textId="7496CE20" w:rsidR="00B32BC9" w:rsidRDefault="00B32BC9" w:rsidP="00B32BC9">
            <w:pPr>
              <w:jc w:val="both"/>
              <w:rPr>
                <w:b/>
                <w:u w:val="single"/>
                <w:lang w:val="fr-FR"/>
              </w:rPr>
            </w:pPr>
          </w:p>
        </w:tc>
        <w:tc>
          <w:tcPr>
            <w:tcW w:w="993" w:type="dxa"/>
          </w:tcPr>
          <w:p w14:paraId="58785FC0" w14:textId="2C8EE65B" w:rsidR="00B32BC9" w:rsidRDefault="00B32BC9" w:rsidP="00B32BC9">
            <w:pPr>
              <w:jc w:val="both"/>
              <w:rPr>
                <w:b/>
                <w:u w:val="single"/>
                <w:lang w:val="fr-FR"/>
              </w:rPr>
            </w:pPr>
          </w:p>
        </w:tc>
      </w:tr>
    </w:tbl>
    <w:p w14:paraId="6E3D1D35" w14:textId="77777777" w:rsidR="008D0086" w:rsidRDefault="008D0086" w:rsidP="00B87DF2">
      <w:pPr>
        <w:spacing w:after="0"/>
        <w:jc w:val="both"/>
        <w:rPr>
          <w:sz w:val="12"/>
          <w:szCs w:val="12"/>
          <w:lang w:val="fr-FR"/>
        </w:rPr>
      </w:pPr>
    </w:p>
    <w:p w14:paraId="39966853" w14:textId="77777777" w:rsidR="008D0086" w:rsidRDefault="008D0086" w:rsidP="00B87DF2">
      <w:pPr>
        <w:spacing w:after="0"/>
        <w:jc w:val="both"/>
        <w:rPr>
          <w:sz w:val="12"/>
          <w:szCs w:val="12"/>
          <w:lang w:val="fr-FR"/>
        </w:rPr>
      </w:pPr>
    </w:p>
    <w:p w14:paraId="0515084C" w14:textId="77777777" w:rsidR="00B40776" w:rsidRDefault="00B40776" w:rsidP="00B87DF2">
      <w:pPr>
        <w:spacing w:after="0"/>
        <w:jc w:val="both"/>
        <w:rPr>
          <w:sz w:val="12"/>
          <w:szCs w:val="12"/>
          <w:lang w:val="fr-FR"/>
        </w:rPr>
      </w:pPr>
    </w:p>
    <w:p w14:paraId="12EBF306" w14:textId="77777777" w:rsidR="00B40776" w:rsidRDefault="00B40776" w:rsidP="00B87DF2">
      <w:pPr>
        <w:spacing w:after="0"/>
        <w:jc w:val="both"/>
        <w:rPr>
          <w:sz w:val="12"/>
          <w:szCs w:val="12"/>
          <w:lang w:val="fr-FR"/>
        </w:rPr>
      </w:pPr>
    </w:p>
    <w:p w14:paraId="00D6F57D" w14:textId="77777777" w:rsidR="00B40776" w:rsidRDefault="00B40776" w:rsidP="00B87DF2">
      <w:pPr>
        <w:spacing w:after="0"/>
        <w:jc w:val="both"/>
        <w:rPr>
          <w:sz w:val="12"/>
          <w:szCs w:val="12"/>
          <w:lang w:val="fr-FR"/>
        </w:rPr>
      </w:pPr>
    </w:p>
    <w:p w14:paraId="51947AC0" w14:textId="77777777" w:rsidR="00B40776" w:rsidRDefault="00B40776" w:rsidP="00B87DF2">
      <w:pPr>
        <w:spacing w:after="0"/>
        <w:jc w:val="both"/>
        <w:rPr>
          <w:sz w:val="12"/>
          <w:szCs w:val="12"/>
          <w:lang w:val="fr-FR"/>
        </w:rPr>
      </w:pPr>
    </w:p>
    <w:p w14:paraId="4835F663" w14:textId="77777777" w:rsidR="00B40776" w:rsidRDefault="00B40776" w:rsidP="00B87DF2">
      <w:pPr>
        <w:spacing w:after="0"/>
        <w:jc w:val="both"/>
        <w:rPr>
          <w:sz w:val="12"/>
          <w:szCs w:val="12"/>
          <w:lang w:val="fr-FR"/>
        </w:rPr>
      </w:pPr>
    </w:p>
    <w:p w14:paraId="593A02B7" w14:textId="77777777" w:rsidR="00B40776" w:rsidRDefault="00B40776" w:rsidP="00B87DF2">
      <w:pPr>
        <w:spacing w:after="0"/>
        <w:jc w:val="both"/>
        <w:rPr>
          <w:sz w:val="12"/>
          <w:szCs w:val="12"/>
          <w:lang w:val="fr-FR"/>
        </w:rPr>
      </w:pPr>
    </w:p>
    <w:p w14:paraId="2186FCA6" w14:textId="77777777" w:rsidR="00B40776" w:rsidRDefault="00B40776" w:rsidP="00B87DF2">
      <w:pPr>
        <w:spacing w:after="0"/>
        <w:jc w:val="both"/>
        <w:rPr>
          <w:sz w:val="12"/>
          <w:szCs w:val="12"/>
          <w:lang w:val="fr-FR"/>
        </w:rPr>
      </w:pPr>
    </w:p>
    <w:p w14:paraId="529741CC" w14:textId="77777777" w:rsidR="00B40776" w:rsidRDefault="00B40776" w:rsidP="00B87DF2">
      <w:pPr>
        <w:spacing w:after="0"/>
        <w:jc w:val="both"/>
        <w:rPr>
          <w:sz w:val="12"/>
          <w:szCs w:val="12"/>
          <w:lang w:val="fr-FR"/>
        </w:rPr>
      </w:pPr>
    </w:p>
    <w:p w14:paraId="0FC4129E" w14:textId="77777777" w:rsidR="00B40776" w:rsidRDefault="00B40776" w:rsidP="00B87DF2">
      <w:pPr>
        <w:spacing w:after="0"/>
        <w:jc w:val="both"/>
        <w:rPr>
          <w:sz w:val="12"/>
          <w:szCs w:val="12"/>
          <w:lang w:val="fr-FR"/>
        </w:rPr>
      </w:pPr>
    </w:p>
    <w:p w14:paraId="700AF343" w14:textId="77777777" w:rsidR="00B40776" w:rsidRDefault="00B40776" w:rsidP="00B87DF2">
      <w:pPr>
        <w:spacing w:after="0"/>
        <w:jc w:val="both"/>
        <w:rPr>
          <w:sz w:val="12"/>
          <w:szCs w:val="12"/>
          <w:lang w:val="fr-FR"/>
        </w:rPr>
      </w:pPr>
    </w:p>
    <w:p w14:paraId="6F23568F" w14:textId="77777777" w:rsidR="00B40776" w:rsidRDefault="00B40776" w:rsidP="00B87DF2">
      <w:pPr>
        <w:spacing w:after="0"/>
        <w:jc w:val="both"/>
        <w:rPr>
          <w:sz w:val="12"/>
          <w:szCs w:val="12"/>
          <w:lang w:val="fr-FR"/>
        </w:rPr>
      </w:pPr>
    </w:p>
    <w:p w14:paraId="39BCAAA7" w14:textId="77777777" w:rsidR="00B40776" w:rsidRDefault="00B40776" w:rsidP="00B87DF2">
      <w:pPr>
        <w:spacing w:after="0"/>
        <w:jc w:val="both"/>
        <w:rPr>
          <w:sz w:val="12"/>
          <w:szCs w:val="12"/>
          <w:lang w:val="fr-FR"/>
        </w:rPr>
      </w:pPr>
    </w:p>
    <w:p w14:paraId="15EBA881" w14:textId="77777777" w:rsidR="00B40776" w:rsidRDefault="00B40776" w:rsidP="00B87DF2">
      <w:pPr>
        <w:spacing w:after="0"/>
        <w:jc w:val="both"/>
        <w:rPr>
          <w:sz w:val="12"/>
          <w:szCs w:val="12"/>
          <w:lang w:val="fr-FR"/>
        </w:rPr>
      </w:pPr>
    </w:p>
    <w:p w14:paraId="0CAC1C8E" w14:textId="77777777" w:rsidR="00B40776" w:rsidRDefault="00B40776" w:rsidP="00B87DF2">
      <w:pPr>
        <w:spacing w:after="0"/>
        <w:jc w:val="both"/>
        <w:rPr>
          <w:sz w:val="12"/>
          <w:szCs w:val="12"/>
          <w:lang w:val="fr-FR"/>
        </w:rPr>
      </w:pPr>
    </w:p>
    <w:p w14:paraId="41D03633" w14:textId="77777777" w:rsidR="00B40776" w:rsidRDefault="00B40776" w:rsidP="00B87DF2">
      <w:pPr>
        <w:spacing w:after="0"/>
        <w:jc w:val="both"/>
        <w:rPr>
          <w:sz w:val="12"/>
          <w:szCs w:val="12"/>
          <w:lang w:val="fr-FR"/>
        </w:rPr>
      </w:pPr>
    </w:p>
    <w:p w14:paraId="6BBC085C" w14:textId="77BBF88D" w:rsidR="00B40776" w:rsidRPr="00B40776" w:rsidRDefault="00B40776" w:rsidP="00B40776">
      <w:pPr>
        <w:spacing w:after="0"/>
        <w:ind w:firstLine="720"/>
        <w:jc w:val="both"/>
        <w:rPr>
          <w:b/>
          <w:i/>
          <w:sz w:val="26"/>
          <w:szCs w:val="26"/>
          <w:u w:val="single"/>
          <w:lang w:val="fr-FR"/>
        </w:rPr>
      </w:pPr>
      <w:r>
        <w:rPr>
          <w:b/>
          <w:i/>
          <w:sz w:val="26"/>
          <w:szCs w:val="26"/>
          <w:u w:val="single"/>
          <w:lang w:val="fr-FR"/>
        </w:rPr>
        <w:t>3b. D</w:t>
      </w:r>
      <w:r w:rsidRPr="00B40776">
        <w:rPr>
          <w:b/>
          <w:i/>
          <w:sz w:val="26"/>
          <w:szCs w:val="26"/>
          <w:u w:val="single"/>
          <w:lang w:val="fr-FR"/>
        </w:rPr>
        <w:t>evis quantitatif – main d’œuvre</w:t>
      </w:r>
    </w:p>
    <w:p w14:paraId="2799965A" w14:textId="77777777" w:rsidR="00B40776" w:rsidRDefault="00B40776" w:rsidP="00B87DF2">
      <w:pPr>
        <w:spacing w:after="0"/>
        <w:jc w:val="both"/>
        <w:rPr>
          <w:sz w:val="12"/>
          <w:szCs w:val="12"/>
          <w:lang w:val="fr-FR"/>
        </w:rPr>
      </w:pPr>
    </w:p>
    <w:p w14:paraId="4A29C7F2" w14:textId="77777777" w:rsidR="00B40776" w:rsidRPr="005B720E" w:rsidRDefault="00B40776" w:rsidP="00B87DF2">
      <w:pPr>
        <w:spacing w:after="0"/>
        <w:jc w:val="both"/>
        <w:rPr>
          <w:sz w:val="12"/>
          <w:szCs w:val="12"/>
          <w:lang w:val="fr-FR"/>
        </w:rPr>
      </w:pPr>
    </w:p>
    <w:tbl>
      <w:tblPr>
        <w:tblStyle w:val="TableGrid"/>
        <w:tblW w:w="15735" w:type="dxa"/>
        <w:tblInd w:w="-5" w:type="dxa"/>
        <w:tblLook w:val="04A0" w:firstRow="1" w:lastRow="0" w:firstColumn="1" w:lastColumn="0" w:noHBand="0" w:noVBand="1"/>
      </w:tblPr>
      <w:tblGrid>
        <w:gridCol w:w="2268"/>
        <w:gridCol w:w="1701"/>
        <w:gridCol w:w="1560"/>
        <w:gridCol w:w="2268"/>
        <w:gridCol w:w="1417"/>
        <w:gridCol w:w="1843"/>
        <w:gridCol w:w="1417"/>
        <w:gridCol w:w="1134"/>
        <w:gridCol w:w="1134"/>
        <w:gridCol w:w="993"/>
      </w:tblGrid>
      <w:tr w:rsidR="00B40776" w:rsidRPr="00B32BC9" w14:paraId="3DFD1E53" w14:textId="7A2ED339" w:rsidTr="00B40776">
        <w:tc>
          <w:tcPr>
            <w:tcW w:w="2268" w:type="dxa"/>
            <w:vMerge w:val="restart"/>
            <w:shd w:val="clear" w:color="auto" w:fill="BFBFBF" w:themeFill="background1" w:themeFillShade="BF"/>
            <w:vAlign w:val="center"/>
          </w:tcPr>
          <w:p w14:paraId="680CF992" w14:textId="568C2DD1" w:rsidR="00B40776" w:rsidRDefault="00B40776" w:rsidP="00380118">
            <w:pPr>
              <w:jc w:val="center"/>
              <w:rPr>
                <w:b/>
                <w:lang w:val="fr-FR"/>
              </w:rPr>
            </w:pPr>
            <w:r>
              <w:rPr>
                <w:b/>
                <w:lang w:val="fr-FR"/>
              </w:rPr>
              <w:t xml:space="preserve">Type de main d’œuvre </w:t>
            </w:r>
          </w:p>
          <w:p w14:paraId="6AC9A8CD" w14:textId="77777777" w:rsidR="00B40776" w:rsidRPr="008D0086" w:rsidRDefault="00B40776" w:rsidP="008D0086">
            <w:pPr>
              <w:jc w:val="center"/>
              <w:rPr>
                <w:i/>
                <w:sz w:val="18"/>
                <w:szCs w:val="18"/>
                <w:lang w:val="fr-FR"/>
              </w:rPr>
            </w:pPr>
            <w:r w:rsidRPr="008D0086">
              <w:rPr>
                <w:i/>
                <w:sz w:val="18"/>
                <w:szCs w:val="18"/>
                <w:lang w:val="fr-FR"/>
              </w:rPr>
              <w:t>(qualifiée et non-qualifié y compris la contribution potentielle des bénéficiaires)</w:t>
            </w:r>
          </w:p>
          <w:p w14:paraId="555DA879" w14:textId="77777777" w:rsidR="00B40776" w:rsidRDefault="00B40776" w:rsidP="00B87DF2">
            <w:pPr>
              <w:jc w:val="both"/>
              <w:rPr>
                <w:b/>
                <w:u w:val="single"/>
                <w:lang w:val="fr-FR"/>
              </w:rPr>
            </w:pPr>
          </w:p>
          <w:p w14:paraId="3A874410" w14:textId="294E6BEF" w:rsidR="00B40776" w:rsidRPr="008D0086" w:rsidRDefault="00B40776" w:rsidP="00B87DF2">
            <w:pPr>
              <w:jc w:val="both"/>
              <w:rPr>
                <w:i/>
                <w:sz w:val="18"/>
                <w:szCs w:val="18"/>
                <w:lang w:val="fr-FR"/>
              </w:rPr>
            </w:pPr>
          </w:p>
        </w:tc>
        <w:tc>
          <w:tcPr>
            <w:tcW w:w="1701" w:type="dxa"/>
            <w:vMerge w:val="restart"/>
            <w:shd w:val="clear" w:color="auto" w:fill="BFBFBF" w:themeFill="background1" w:themeFillShade="BF"/>
            <w:vAlign w:val="center"/>
          </w:tcPr>
          <w:p w14:paraId="724AFE70" w14:textId="2F7ECE8D" w:rsidR="00B40776" w:rsidRPr="00776A52" w:rsidRDefault="00B40776" w:rsidP="00380118">
            <w:pPr>
              <w:jc w:val="center"/>
              <w:rPr>
                <w:b/>
                <w:u w:val="single"/>
                <w:lang w:val="fr-FR"/>
              </w:rPr>
            </w:pPr>
            <w:r>
              <w:rPr>
                <w:b/>
                <w:lang w:val="fr-FR"/>
              </w:rPr>
              <w:t>Travaux à faire</w:t>
            </w:r>
          </w:p>
        </w:tc>
        <w:tc>
          <w:tcPr>
            <w:tcW w:w="1560" w:type="dxa"/>
            <w:vMerge w:val="restart"/>
            <w:shd w:val="clear" w:color="auto" w:fill="BFBFBF" w:themeFill="background1" w:themeFillShade="BF"/>
            <w:vAlign w:val="center"/>
          </w:tcPr>
          <w:p w14:paraId="3BFCFF63" w14:textId="77777777" w:rsidR="00B40776" w:rsidRDefault="00B40776" w:rsidP="005144E4">
            <w:pPr>
              <w:jc w:val="center"/>
              <w:rPr>
                <w:b/>
                <w:lang w:val="fr-FR"/>
              </w:rPr>
            </w:pPr>
            <w:r>
              <w:rPr>
                <w:b/>
                <w:lang w:val="fr-FR"/>
              </w:rPr>
              <w:t xml:space="preserve">No. d’homme jours par </w:t>
            </w:r>
            <w:r w:rsidRPr="00776A52">
              <w:rPr>
                <w:b/>
                <w:lang w:val="fr-FR"/>
              </w:rPr>
              <w:t>abri</w:t>
            </w:r>
          </w:p>
          <w:p w14:paraId="0F97C07D" w14:textId="73DE5CD7" w:rsidR="00B40776" w:rsidRDefault="00B40776" w:rsidP="005144E4">
            <w:pPr>
              <w:jc w:val="center"/>
              <w:rPr>
                <w:b/>
                <w:lang w:val="fr-FR"/>
              </w:rPr>
            </w:pPr>
            <w:r>
              <w:rPr>
                <w:b/>
                <w:lang w:val="fr-FR"/>
              </w:rPr>
              <w:t>(E)</w:t>
            </w:r>
          </w:p>
        </w:tc>
        <w:tc>
          <w:tcPr>
            <w:tcW w:w="2268" w:type="dxa"/>
            <w:vMerge w:val="restart"/>
            <w:shd w:val="clear" w:color="auto" w:fill="BFBFBF" w:themeFill="background1" w:themeFillShade="BF"/>
            <w:vAlign w:val="center"/>
          </w:tcPr>
          <w:p w14:paraId="7F8753F4" w14:textId="77777777" w:rsidR="00B40776" w:rsidRDefault="00B40776" w:rsidP="008D0086">
            <w:pPr>
              <w:jc w:val="center"/>
              <w:rPr>
                <w:b/>
                <w:lang w:val="fr-FR"/>
              </w:rPr>
            </w:pPr>
            <w:r>
              <w:rPr>
                <w:b/>
                <w:lang w:val="fr-FR"/>
              </w:rPr>
              <w:t xml:space="preserve">Maximum no. de jours disponibles pour ces travaux </w:t>
            </w:r>
          </w:p>
          <w:p w14:paraId="6DD4D768" w14:textId="05ACC6D5" w:rsidR="00B40776" w:rsidRPr="008D0086" w:rsidRDefault="00B40776" w:rsidP="008D0086">
            <w:pPr>
              <w:jc w:val="center"/>
              <w:rPr>
                <w:b/>
                <w:lang w:val="fr-FR"/>
              </w:rPr>
            </w:pPr>
            <w:r w:rsidRPr="008D0086">
              <w:rPr>
                <w:i/>
                <w:sz w:val="18"/>
                <w:szCs w:val="18"/>
                <w:lang w:val="fr-FR"/>
              </w:rPr>
              <w:t>selon votre plan de construction</w:t>
            </w:r>
          </w:p>
          <w:p w14:paraId="7D4F37C0" w14:textId="791313F6" w:rsidR="00B40776" w:rsidRDefault="00B40776" w:rsidP="005144E4">
            <w:pPr>
              <w:jc w:val="center"/>
              <w:rPr>
                <w:b/>
                <w:lang w:val="fr-FR"/>
              </w:rPr>
            </w:pPr>
            <w:r>
              <w:rPr>
                <w:b/>
                <w:lang w:val="fr-FR"/>
              </w:rPr>
              <w:t>(F)</w:t>
            </w:r>
          </w:p>
        </w:tc>
        <w:tc>
          <w:tcPr>
            <w:tcW w:w="1417" w:type="dxa"/>
            <w:vMerge w:val="restart"/>
            <w:shd w:val="clear" w:color="auto" w:fill="BFBFBF" w:themeFill="background1" w:themeFillShade="BF"/>
            <w:vAlign w:val="center"/>
          </w:tcPr>
          <w:p w14:paraId="1ACE184D" w14:textId="2DA0C09E" w:rsidR="00B40776" w:rsidRPr="00776A52" w:rsidRDefault="00B40776" w:rsidP="005144E4">
            <w:pPr>
              <w:jc w:val="center"/>
              <w:rPr>
                <w:b/>
                <w:lang w:val="fr-FR"/>
              </w:rPr>
            </w:pPr>
            <w:r w:rsidRPr="00776A52">
              <w:rPr>
                <w:b/>
                <w:lang w:val="fr-FR"/>
              </w:rPr>
              <w:t xml:space="preserve">No. </w:t>
            </w:r>
            <w:r>
              <w:rPr>
                <w:b/>
                <w:lang w:val="fr-FR"/>
              </w:rPr>
              <w:t xml:space="preserve">totale d’hommes jours </w:t>
            </w:r>
            <w:r w:rsidRPr="008D0086">
              <w:rPr>
                <w:i/>
                <w:lang w:val="fr-FR"/>
              </w:rPr>
              <w:t>requis pour le projet</w:t>
            </w:r>
          </w:p>
          <w:p w14:paraId="7CC4B666" w14:textId="0B0A2719" w:rsidR="00B40776" w:rsidRPr="00776A52" w:rsidRDefault="00B40776" w:rsidP="008D0086">
            <w:pPr>
              <w:jc w:val="center"/>
              <w:rPr>
                <w:b/>
                <w:lang w:val="fr-FR"/>
              </w:rPr>
            </w:pPr>
            <w:r>
              <w:rPr>
                <w:b/>
                <w:lang w:val="fr-FR"/>
              </w:rPr>
              <w:t>(E x A)</w:t>
            </w:r>
          </w:p>
        </w:tc>
        <w:tc>
          <w:tcPr>
            <w:tcW w:w="1843" w:type="dxa"/>
            <w:vMerge w:val="restart"/>
            <w:shd w:val="clear" w:color="auto" w:fill="BFBFBF" w:themeFill="background1" w:themeFillShade="BF"/>
            <w:vAlign w:val="center"/>
          </w:tcPr>
          <w:p w14:paraId="63E9DDBA" w14:textId="77777777" w:rsidR="00B40776" w:rsidRPr="00776A52" w:rsidRDefault="00B40776" w:rsidP="005144E4">
            <w:pPr>
              <w:jc w:val="center"/>
              <w:rPr>
                <w:b/>
                <w:lang w:val="fr-FR"/>
              </w:rPr>
            </w:pPr>
            <w:r>
              <w:rPr>
                <w:b/>
                <w:lang w:val="fr-FR"/>
              </w:rPr>
              <w:t xml:space="preserve">No. totale d’hommes jour </w:t>
            </w:r>
            <w:r w:rsidRPr="008D0086">
              <w:rPr>
                <w:i/>
                <w:lang w:val="fr-FR"/>
              </w:rPr>
              <w:t>pour répondre à la demande potentielle</w:t>
            </w:r>
          </w:p>
          <w:p w14:paraId="1EF3641B" w14:textId="03D7544B" w:rsidR="00B40776" w:rsidRPr="00776A52" w:rsidRDefault="00B40776" w:rsidP="005144E4">
            <w:pPr>
              <w:jc w:val="center"/>
              <w:rPr>
                <w:b/>
                <w:lang w:val="fr-FR"/>
              </w:rPr>
            </w:pPr>
            <w:r>
              <w:rPr>
                <w:b/>
                <w:lang w:val="fr-FR"/>
              </w:rPr>
              <w:t>(E x C</w:t>
            </w:r>
            <w:r w:rsidRPr="00776A52">
              <w:rPr>
                <w:b/>
                <w:lang w:val="fr-FR"/>
              </w:rPr>
              <w:t>)</w:t>
            </w:r>
          </w:p>
        </w:tc>
        <w:tc>
          <w:tcPr>
            <w:tcW w:w="4678" w:type="dxa"/>
            <w:gridSpan w:val="4"/>
            <w:shd w:val="clear" w:color="auto" w:fill="BFBFBF" w:themeFill="background1" w:themeFillShade="BF"/>
            <w:vAlign w:val="center"/>
          </w:tcPr>
          <w:p w14:paraId="0102AEEE" w14:textId="5AC3FA62" w:rsidR="00B40776" w:rsidRDefault="00B40776" w:rsidP="005144E4">
            <w:pPr>
              <w:jc w:val="center"/>
              <w:rPr>
                <w:b/>
                <w:lang w:val="fr-FR"/>
              </w:rPr>
            </w:pPr>
            <w:r>
              <w:rPr>
                <w:b/>
                <w:lang w:val="fr-FR"/>
              </w:rPr>
              <w:t xml:space="preserve">Minimum no. de travailleurs requis par localité </w:t>
            </w:r>
          </w:p>
          <w:p w14:paraId="4D935A7E" w14:textId="77361022" w:rsidR="00B40776" w:rsidRPr="005144E4" w:rsidRDefault="00B40776" w:rsidP="00B40776">
            <w:pPr>
              <w:jc w:val="center"/>
              <w:rPr>
                <w:i/>
                <w:lang w:val="fr-FR"/>
              </w:rPr>
            </w:pPr>
            <w:r>
              <w:rPr>
                <w:i/>
                <w:lang w:val="fr-FR"/>
              </w:rPr>
              <w:t xml:space="preserve">Consulter la ligne correct en colonne A, ci-dessus). </w:t>
            </w:r>
          </w:p>
          <w:p w14:paraId="716A1F53" w14:textId="0E591994" w:rsidR="00B40776" w:rsidRDefault="00B40776" w:rsidP="005144E4">
            <w:pPr>
              <w:jc w:val="center"/>
              <w:rPr>
                <w:b/>
                <w:lang w:val="fr-FR"/>
              </w:rPr>
            </w:pPr>
            <w:r>
              <w:rPr>
                <w:b/>
                <w:lang w:val="fr-FR"/>
              </w:rPr>
              <w:t>(</w:t>
            </w:r>
            <w:proofErr w:type="spellStart"/>
            <w:r>
              <w:rPr>
                <w:b/>
                <w:lang w:val="fr-FR"/>
              </w:rPr>
              <w:t>E x</w:t>
            </w:r>
            <w:proofErr w:type="spellEnd"/>
            <w:r>
              <w:rPr>
                <w:b/>
                <w:lang w:val="fr-FR"/>
              </w:rPr>
              <w:t xml:space="preserve"> </w:t>
            </w:r>
            <w:r w:rsidRPr="008D0086">
              <w:rPr>
                <w:i/>
                <w:lang w:val="fr-FR"/>
              </w:rPr>
              <w:t>no. d’abri par localité</w:t>
            </w:r>
            <w:r w:rsidRPr="008D0086">
              <w:rPr>
                <w:lang w:val="fr-FR"/>
              </w:rPr>
              <w:t xml:space="preserve"> </w:t>
            </w:r>
            <w:r w:rsidRPr="008D0086">
              <w:rPr>
                <w:i/>
                <w:lang w:val="fr-FR"/>
              </w:rPr>
              <w:t>dans colonne</w:t>
            </w:r>
            <w:r>
              <w:rPr>
                <w:b/>
                <w:lang w:val="fr-FR"/>
              </w:rPr>
              <w:t xml:space="preserve"> A) ÷ F</w:t>
            </w:r>
          </w:p>
        </w:tc>
      </w:tr>
      <w:tr w:rsidR="00B40776" w:rsidRPr="00B32BC9" w14:paraId="5991B956" w14:textId="0F40A978" w:rsidTr="00B40776">
        <w:trPr>
          <w:trHeight w:val="342"/>
        </w:trPr>
        <w:tc>
          <w:tcPr>
            <w:tcW w:w="2268" w:type="dxa"/>
            <w:vMerge/>
            <w:shd w:val="clear" w:color="auto" w:fill="D9D9D9" w:themeFill="background1" w:themeFillShade="D9"/>
            <w:vAlign w:val="center"/>
          </w:tcPr>
          <w:p w14:paraId="32813A42" w14:textId="77777777" w:rsidR="00B40776" w:rsidRPr="00D62A4D" w:rsidRDefault="00B40776" w:rsidP="00B87DF2">
            <w:pPr>
              <w:jc w:val="both"/>
              <w:rPr>
                <w:b/>
                <w:u w:val="single"/>
                <w:lang w:val="fr-FR"/>
              </w:rPr>
            </w:pPr>
          </w:p>
        </w:tc>
        <w:tc>
          <w:tcPr>
            <w:tcW w:w="1701" w:type="dxa"/>
            <w:vMerge/>
            <w:shd w:val="clear" w:color="auto" w:fill="D9D9D9" w:themeFill="background1" w:themeFillShade="D9"/>
            <w:vAlign w:val="center"/>
          </w:tcPr>
          <w:p w14:paraId="22A4C33B" w14:textId="77777777" w:rsidR="00B40776" w:rsidRDefault="00B40776" w:rsidP="00B87DF2">
            <w:pPr>
              <w:jc w:val="both"/>
              <w:rPr>
                <w:b/>
                <w:u w:val="single"/>
                <w:lang w:val="fr-FR"/>
              </w:rPr>
            </w:pPr>
          </w:p>
        </w:tc>
        <w:tc>
          <w:tcPr>
            <w:tcW w:w="1560" w:type="dxa"/>
            <w:vMerge/>
            <w:shd w:val="clear" w:color="auto" w:fill="D9D9D9" w:themeFill="background1" w:themeFillShade="D9"/>
            <w:vAlign w:val="center"/>
          </w:tcPr>
          <w:p w14:paraId="25B6F8F1" w14:textId="77777777" w:rsidR="00B40776" w:rsidRDefault="00B40776" w:rsidP="00B87DF2">
            <w:pPr>
              <w:jc w:val="both"/>
              <w:rPr>
                <w:b/>
                <w:u w:val="single"/>
                <w:lang w:val="fr-FR"/>
              </w:rPr>
            </w:pPr>
          </w:p>
        </w:tc>
        <w:tc>
          <w:tcPr>
            <w:tcW w:w="2268" w:type="dxa"/>
            <w:vMerge/>
            <w:shd w:val="clear" w:color="auto" w:fill="D9D9D9" w:themeFill="background1" w:themeFillShade="D9"/>
            <w:vAlign w:val="center"/>
          </w:tcPr>
          <w:p w14:paraId="16298E37" w14:textId="4BC02778" w:rsidR="00B40776" w:rsidRDefault="00B40776" w:rsidP="00B87DF2">
            <w:pPr>
              <w:jc w:val="both"/>
              <w:rPr>
                <w:b/>
                <w:u w:val="single"/>
                <w:lang w:val="fr-FR"/>
              </w:rPr>
            </w:pPr>
          </w:p>
        </w:tc>
        <w:tc>
          <w:tcPr>
            <w:tcW w:w="1417" w:type="dxa"/>
            <w:vMerge/>
            <w:shd w:val="clear" w:color="auto" w:fill="D9D9D9" w:themeFill="background1" w:themeFillShade="D9"/>
            <w:vAlign w:val="center"/>
          </w:tcPr>
          <w:p w14:paraId="25E26C54" w14:textId="631ACCA4" w:rsidR="00B40776" w:rsidRDefault="00B40776" w:rsidP="00B87DF2">
            <w:pPr>
              <w:jc w:val="both"/>
              <w:rPr>
                <w:b/>
                <w:u w:val="single"/>
                <w:lang w:val="fr-FR"/>
              </w:rPr>
            </w:pPr>
          </w:p>
        </w:tc>
        <w:tc>
          <w:tcPr>
            <w:tcW w:w="1843" w:type="dxa"/>
            <w:vMerge/>
            <w:shd w:val="clear" w:color="auto" w:fill="D9D9D9" w:themeFill="background1" w:themeFillShade="D9"/>
            <w:vAlign w:val="center"/>
          </w:tcPr>
          <w:p w14:paraId="7A628756" w14:textId="77777777" w:rsidR="00B40776" w:rsidRDefault="00B40776" w:rsidP="00B87DF2">
            <w:pPr>
              <w:jc w:val="both"/>
              <w:rPr>
                <w:b/>
                <w:u w:val="single"/>
                <w:lang w:val="fr-FR"/>
              </w:rPr>
            </w:pPr>
          </w:p>
        </w:tc>
        <w:tc>
          <w:tcPr>
            <w:tcW w:w="1417" w:type="dxa"/>
            <w:shd w:val="clear" w:color="auto" w:fill="D9D9D9" w:themeFill="background1" w:themeFillShade="D9"/>
            <w:vAlign w:val="center"/>
          </w:tcPr>
          <w:p w14:paraId="30EEF09E" w14:textId="2C164061" w:rsidR="00B40776" w:rsidRPr="005144E4" w:rsidRDefault="00B40776" w:rsidP="008D0086">
            <w:pPr>
              <w:jc w:val="center"/>
              <w:rPr>
                <w:i/>
                <w:lang w:val="fr-FR"/>
              </w:rPr>
            </w:pPr>
            <w:r>
              <w:rPr>
                <w:i/>
                <w:lang w:val="fr-FR"/>
              </w:rPr>
              <w:t>Localité 1</w:t>
            </w:r>
          </w:p>
        </w:tc>
        <w:tc>
          <w:tcPr>
            <w:tcW w:w="1134" w:type="dxa"/>
            <w:shd w:val="clear" w:color="auto" w:fill="D9D9D9" w:themeFill="background1" w:themeFillShade="D9"/>
            <w:vAlign w:val="center"/>
          </w:tcPr>
          <w:p w14:paraId="27340836" w14:textId="3CA7709B" w:rsidR="00B40776" w:rsidRPr="005144E4" w:rsidRDefault="00B40776" w:rsidP="008D0086">
            <w:pPr>
              <w:jc w:val="center"/>
              <w:rPr>
                <w:i/>
                <w:lang w:val="fr-FR"/>
              </w:rPr>
            </w:pPr>
            <w:r>
              <w:rPr>
                <w:i/>
                <w:lang w:val="fr-FR"/>
              </w:rPr>
              <w:t>Localité 2</w:t>
            </w:r>
          </w:p>
        </w:tc>
        <w:tc>
          <w:tcPr>
            <w:tcW w:w="1134" w:type="dxa"/>
            <w:shd w:val="clear" w:color="auto" w:fill="D9D9D9" w:themeFill="background1" w:themeFillShade="D9"/>
            <w:vAlign w:val="center"/>
          </w:tcPr>
          <w:p w14:paraId="7FFC92C1" w14:textId="408F6E51" w:rsidR="00B40776" w:rsidRPr="008D0086" w:rsidRDefault="00B40776" w:rsidP="008D0086">
            <w:pPr>
              <w:jc w:val="center"/>
              <w:rPr>
                <w:i/>
                <w:lang w:val="fr-FR"/>
              </w:rPr>
            </w:pPr>
            <w:r>
              <w:rPr>
                <w:i/>
                <w:lang w:val="fr-FR"/>
              </w:rPr>
              <w:t>Etc.</w:t>
            </w:r>
          </w:p>
        </w:tc>
        <w:tc>
          <w:tcPr>
            <w:tcW w:w="993" w:type="dxa"/>
            <w:shd w:val="clear" w:color="auto" w:fill="D9D9D9" w:themeFill="background1" w:themeFillShade="D9"/>
            <w:vAlign w:val="center"/>
          </w:tcPr>
          <w:p w14:paraId="3EB20CE0" w14:textId="7CF8FE05" w:rsidR="00B40776" w:rsidRPr="00B40776" w:rsidRDefault="00B40776" w:rsidP="008D0086">
            <w:pPr>
              <w:jc w:val="center"/>
              <w:rPr>
                <w:b/>
                <w:lang w:val="fr-FR"/>
              </w:rPr>
            </w:pPr>
            <w:r w:rsidRPr="00B40776">
              <w:rPr>
                <w:b/>
                <w:lang w:val="fr-FR"/>
              </w:rPr>
              <w:t>Total</w:t>
            </w:r>
          </w:p>
        </w:tc>
      </w:tr>
      <w:tr w:rsidR="00B40776" w:rsidRPr="00B32BC9" w14:paraId="14E58188" w14:textId="4FA4D4A0" w:rsidTr="00B40776">
        <w:tc>
          <w:tcPr>
            <w:tcW w:w="2268" w:type="dxa"/>
            <w:vMerge/>
          </w:tcPr>
          <w:p w14:paraId="467FED36" w14:textId="77777777" w:rsidR="00B40776" w:rsidRPr="00D62A4D" w:rsidRDefault="00B40776" w:rsidP="00B87DF2">
            <w:pPr>
              <w:jc w:val="both"/>
              <w:rPr>
                <w:b/>
                <w:u w:val="single"/>
                <w:lang w:val="fr-FR"/>
              </w:rPr>
            </w:pPr>
          </w:p>
        </w:tc>
        <w:tc>
          <w:tcPr>
            <w:tcW w:w="1701" w:type="dxa"/>
            <w:vMerge/>
          </w:tcPr>
          <w:p w14:paraId="34BC09B5" w14:textId="77777777" w:rsidR="00B40776" w:rsidRDefault="00B40776" w:rsidP="00B87DF2">
            <w:pPr>
              <w:jc w:val="both"/>
              <w:rPr>
                <w:b/>
                <w:u w:val="single"/>
                <w:lang w:val="fr-FR"/>
              </w:rPr>
            </w:pPr>
          </w:p>
        </w:tc>
        <w:tc>
          <w:tcPr>
            <w:tcW w:w="1560" w:type="dxa"/>
            <w:vMerge/>
          </w:tcPr>
          <w:p w14:paraId="782579F5" w14:textId="77777777" w:rsidR="00B40776" w:rsidRDefault="00B40776" w:rsidP="00B87DF2">
            <w:pPr>
              <w:jc w:val="both"/>
              <w:rPr>
                <w:b/>
                <w:u w:val="single"/>
                <w:lang w:val="fr-FR"/>
              </w:rPr>
            </w:pPr>
          </w:p>
        </w:tc>
        <w:tc>
          <w:tcPr>
            <w:tcW w:w="2268" w:type="dxa"/>
            <w:vMerge/>
          </w:tcPr>
          <w:p w14:paraId="1654E9E4" w14:textId="777900ED" w:rsidR="00B40776" w:rsidRDefault="00B40776" w:rsidP="00B87DF2">
            <w:pPr>
              <w:jc w:val="both"/>
              <w:rPr>
                <w:b/>
                <w:u w:val="single"/>
                <w:lang w:val="fr-FR"/>
              </w:rPr>
            </w:pPr>
          </w:p>
        </w:tc>
        <w:tc>
          <w:tcPr>
            <w:tcW w:w="1417" w:type="dxa"/>
            <w:vMerge/>
          </w:tcPr>
          <w:p w14:paraId="2CCD3D78" w14:textId="53419744" w:rsidR="00B40776" w:rsidRDefault="00B40776" w:rsidP="00B87DF2">
            <w:pPr>
              <w:jc w:val="both"/>
              <w:rPr>
                <w:b/>
                <w:u w:val="single"/>
                <w:lang w:val="fr-FR"/>
              </w:rPr>
            </w:pPr>
          </w:p>
        </w:tc>
        <w:tc>
          <w:tcPr>
            <w:tcW w:w="1843" w:type="dxa"/>
            <w:vMerge/>
          </w:tcPr>
          <w:p w14:paraId="58BC00D4" w14:textId="77777777" w:rsidR="00B40776" w:rsidRDefault="00B40776" w:rsidP="00B87DF2">
            <w:pPr>
              <w:jc w:val="both"/>
              <w:rPr>
                <w:b/>
                <w:u w:val="single"/>
                <w:lang w:val="fr-FR"/>
              </w:rPr>
            </w:pPr>
          </w:p>
        </w:tc>
        <w:tc>
          <w:tcPr>
            <w:tcW w:w="1417" w:type="dxa"/>
          </w:tcPr>
          <w:p w14:paraId="3F78B5DC" w14:textId="77777777" w:rsidR="00B40776" w:rsidRDefault="00B40776" w:rsidP="00B87DF2">
            <w:pPr>
              <w:jc w:val="both"/>
              <w:rPr>
                <w:b/>
                <w:u w:val="single"/>
                <w:lang w:val="fr-FR"/>
              </w:rPr>
            </w:pPr>
          </w:p>
        </w:tc>
        <w:tc>
          <w:tcPr>
            <w:tcW w:w="1134" w:type="dxa"/>
          </w:tcPr>
          <w:p w14:paraId="35AFC148" w14:textId="77777777" w:rsidR="00B40776" w:rsidRDefault="00B40776" w:rsidP="00B87DF2">
            <w:pPr>
              <w:jc w:val="both"/>
              <w:rPr>
                <w:b/>
                <w:u w:val="single"/>
                <w:lang w:val="fr-FR"/>
              </w:rPr>
            </w:pPr>
          </w:p>
        </w:tc>
        <w:tc>
          <w:tcPr>
            <w:tcW w:w="1134" w:type="dxa"/>
          </w:tcPr>
          <w:p w14:paraId="1551D4BA" w14:textId="625AEEE8" w:rsidR="00B40776" w:rsidRDefault="00B40776" w:rsidP="00B87DF2">
            <w:pPr>
              <w:jc w:val="both"/>
              <w:rPr>
                <w:b/>
                <w:u w:val="single"/>
                <w:lang w:val="fr-FR"/>
              </w:rPr>
            </w:pPr>
          </w:p>
        </w:tc>
        <w:tc>
          <w:tcPr>
            <w:tcW w:w="993" w:type="dxa"/>
          </w:tcPr>
          <w:p w14:paraId="017DE382" w14:textId="246874AD" w:rsidR="00B40776" w:rsidRDefault="00B40776" w:rsidP="00B87DF2">
            <w:pPr>
              <w:jc w:val="both"/>
              <w:rPr>
                <w:b/>
                <w:u w:val="single"/>
                <w:lang w:val="fr-FR"/>
              </w:rPr>
            </w:pPr>
          </w:p>
        </w:tc>
      </w:tr>
      <w:tr w:rsidR="008D0086" w:rsidRPr="00B32BC9" w14:paraId="28B3FD8C" w14:textId="558D9C7C" w:rsidTr="00B40776">
        <w:tc>
          <w:tcPr>
            <w:tcW w:w="2268" w:type="dxa"/>
          </w:tcPr>
          <w:p w14:paraId="22C5B587" w14:textId="77777777" w:rsidR="005144E4" w:rsidRDefault="005144E4" w:rsidP="00B87DF2">
            <w:pPr>
              <w:jc w:val="both"/>
              <w:rPr>
                <w:b/>
                <w:u w:val="single"/>
                <w:lang w:val="fr-FR"/>
              </w:rPr>
            </w:pPr>
          </w:p>
          <w:p w14:paraId="43A6F242" w14:textId="77777777" w:rsidR="005144E4" w:rsidRPr="00D62A4D" w:rsidRDefault="005144E4" w:rsidP="00B87DF2">
            <w:pPr>
              <w:jc w:val="both"/>
              <w:rPr>
                <w:b/>
                <w:u w:val="single"/>
                <w:lang w:val="fr-FR"/>
              </w:rPr>
            </w:pPr>
          </w:p>
        </w:tc>
        <w:tc>
          <w:tcPr>
            <w:tcW w:w="1701" w:type="dxa"/>
          </w:tcPr>
          <w:p w14:paraId="76A89C20" w14:textId="77777777" w:rsidR="005144E4" w:rsidRDefault="005144E4" w:rsidP="00B87DF2">
            <w:pPr>
              <w:jc w:val="both"/>
              <w:rPr>
                <w:b/>
                <w:u w:val="single"/>
                <w:lang w:val="fr-FR"/>
              </w:rPr>
            </w:pPr>
          </w:p>
        </w:tc>
        <w:tc>
          <w:tcPr>
            <w:tcW w:w="1560" w:type="dxa"/>
          </w:tcPr>
          <w:p w14:paraId="2277115E" w14:textId="77777777" w:rsidR="005144E4" w:rsidRDefault="005144E4" w:rsidP="00B87DF2">
            <w:pPr>
              <w:jc w:val="both"/>
              <w:rPr>
                <w:b/>
                <w:u w:val="single"/>
                <w:lang w:val="fr-FR"/>
              </w:rPr>
            </w:pPr>
          </w:p>
        </w:tc>
        <w:tc>
          <w:tcPr>
            <w:tcW w:w="2268" w:type="dxa"/>
          </w:tcPr>
          <w:p w14:paraId="019D63AC" w14:textId="50C4A191" w:rsidR="005144E4" w:rsidRDefault="005144E4" w:rsidP="00B87DF2">
            <w:pPr>
              <w:jc w:val="both"/>
              <w:rPr>
                <w:b/>
                <w:u w:val="single"/>
                <w:lang w:val="fr-FR"/>
              </w:rPr>
            </w:pPr>
          </w:p>
        </w:tc>
        <w:tc>
          <w:tcPr>
            <w:tcW w:w="1417" w:type="dxa"/>
          </w:tcPr>
          <w:p w14:paraId="3D7A62C6" w14:textId="529D8FAB" w:rsidR="005144E4" w:rsidRDefault="005144E4" w:rsidP="00B87DF2">
            <w:pPr>
              <w:jc w:val="both"/>
              <w:rPr>
                <w:b/>
                <w:u w:val="single"/>
                <w:lang w:val="fr-FR"/>
              </w:rPr>
            </w:pPr>
          </w:p>
        </w:tc>
        <w:tc>
          <w:tcPr>
            <w:tcW w:w="1843" w:type="dxa"/>
          </w:tcPr>
          <w:p w14:paraId="1B2C162E" w14:textId="77777777" w:rsidR="005144E4" w:rsidRDefault="005144E4" w:rsidP="00B87DF2">
            <w:pPr>
              <w:jc w:val="both"/>
              <w:rPr>
                <w:b/>
                <w:u w:val="single"/>
                <w:lang w:val="fr-FR"/>
              </w:rPr>
            </w:pPr>
          </w:p>
        </w:tc>
        <w:tc>
          <w:tcPr>
            <w:tcW w:w="1417" w:type="dxa"/>
          </w:tcPr>
          <w:p w14:paraId="055BAACC" w14:textId="77777777" w:rsidR="005144E4" w:rsidRDefault="005144E4" w:rsidP="00B87DF2">
            <w:pPr>
              <w:jc w:val="both"/>
              <w:rPr>
                <w:b/>
                <w:u w:val="single"/>
                <w:lang w:val="fr-FR"/>
              </w:rPr>
            </w:pPr>
          </w:p>
        </w:tc>
        <w:tc>
          <w:tcPr>
            <w:tcW w:w="1134" w:type="dxa"/>
          </w:tcPr>
          <w:p w14:paraId="5C9F067F" w14:textId="77777777" w:rsidR="005144E4" w:rsidRDefault="005144E4" w:rsidP="00B87DF2">
            <w:pPr>
              <w:jc w:val="both"/>
              <w:rPr>
                <w:b/>
                <w:u w:val="single"/>
                <w:lang w:val="fr-FR"/>
              </w:rPr>
            </w:pPr>
          </w:p>
        </w:tc>
        <w:tc>
          <w:tcPr>
            <w:tcW w:w="1134" w:type="dxa"/>
          </w:tcPr>
          <w:p w14:paraId="5404FAA4" w14:textId="79D89BD6" w:rsidR="005144E4" w:rsidRDefault="005144E4" w:rsidP="00B87DF2">
            <w:pPr>
              <w:jc w:val="both"/>
              <w:rPr>
                <w:b/>
                <w:u w:val="single"/>
                <w:lang w:val="fr-FR"/>
              </w:rPr>
            </w:pPr>
          </w:p>
        </w:tc>
        <w:tc>
          <w:tcPr>
            <w:tcW w:w="993" w:type="dxa"/>
          </w:tcPr>
          <w:p w14:paraId="34B92BF9" w14:textId="7670F453" w:rsidR="005144E4" w:rsidRDefault="005144E4" w:rsidP="00B87DF2">
            <w:pPr>
              <w:jc w:val="both"/>
              <w:rPr>
                <w:b/>
                <w:u w:val="single"/>
                <w:lang w:val="fr-FR"/>
              </w:rPr>
            </w:pPr>
          </w:p>
        </w:tc>
      </w:tr>
      <w:tr w:rsidR="008D0086" w:rsidRPr="00B32BC9" w14:paraId="77A31132" w14:textId="3ED8B61D" w:rsidTr="00B40776">
        <w:tc>
          <w:tcPr>
            <w:tcW w:w="2268" w:type="dxa"/>
          </w:tcPr>
          <w:p w14:paraId="15D1C6E6" w14:textId="77777777" w:rsidR="005144E4" w:rsidRDefault="005144E4" w:rsidP="00B87DF2">
            <w:pPr>
              <w:jc w:val="both"/>
              <w:rPr>
                <w:b/>
                <w:u w:val="single"/>
                <w:lang w:val="fr-FR"/>
              </w:rPr>
            </w:pPr>
          </w:p>
          <w:p w14:paraId="1C12A87F" w14:textId="77777777" w:rsidR="005144E4" w:rsidRPr="00D62A4D" w:rsidRDefault="005144E4" w:rsidP="00B87DF2">
            <w:pPr>
              <w:jc w:val="both"/>
              <w:rPr>
                <w:b/>
                <w:u w:val="single"/>
                <w:lang w:val="fr-FR"/>
              </w:rPr>
            </w:pPr>
          </w:p>
        </w:tc>
        <w:tc>
          <w:tcPr>
            <w:tcW w:w="1701" w:type="dxa"/>
          </w:tcPr>
          <w:p w14:paraId="12D6D24D" w14:textId="77777777" w:rsidR="005144E4" w:rsidRDefault="005144E4" w:rsidP="00B87DF2">
            <w:pPr>
              <w:jc w:val="both"/>
              <w:rPr>
                <w:b/>
                <w:u w:val="single"/>
                <w:lang w:val="fr-FR"/>
              </w:rPr>
            </w:pPr>
          </w:p>
        </w:tc>
        <w:tc>
          <w:tcPr>
            <w:tcW w:w="1560" w:type="dxa"/>
          </w:tcPr>
          <w:p w14:paraId="162EEDBC" w14:textId="77777777" w:rsidR="005144E4" w:rsidRDefault="005144E4" w:rsidP="00B87DF2">
            <w:pPr>
              <w:jc w:val="both"/>
              <w:rPr>
                <w:b/>
                <w:u w:val="single"/>
                <w:lang w:val="fr-FR"/>
              </w:rPr>
            </w:pPr>
          </w:p>
        </w:tc>
        <w:tc>
          <w:tcPr>
            <w:tcW w:w="2268" w:type="dxa"/>
          </w:tcPr>
          <w:p w14:paraId="034F6D96" w14:textId="4CE206E2" w:rsidR="005144E4" w:rsidRDefault="005144E4" w:rsidP="00B87DF2">
            <w:pPr>
              <w:jc w:val="both"/>
              <w:rPr>
                <w:b/>
                <w:u w:val="single"/>
                <w:lang w:val="fr-FR"/>
              </w:rPr>
            </w:pPr>
          </w:p>
        </w:tc>
        <w:tc>
          <w:tcPr>
            <w:tcW w:w="1417" w:type="dxa"/>
          </w:tcPr>
          <w:p w14:paraId="564E965C" w14:textId="0E057B14" w:rsidR="005144E4" w:rsidRDefault="005144E4" w:rsidP="00B87DF2">
            <w:pPr>
              <w:jc w:val="both"/>
              <w:rPr>
                <w:b/>
                <w:u w:val="single"/>
                <w:lang w:val="fr-FR"/>
              </w:rPr>
            </w:pPr>
          </w:p>
        </w:tc>
        <w:tc>
          <w:tcPr>
            <w:tcW w:w="1843" w:type="dxa"/>
          </w:tcPr>
          <w:p w14:paraId="1FEB1EB7" w14:textId="77777777" w:rsidR="005144E4" w:rsidRDefault="005144E4" w:rsidP="00B87DF2">
            <w:pPr>
              <w:jc w:val="both"/>
              <w:rPr>
                <w:b/>
                <w:u w:val="single"/>
                <w:lang w:val="fr-FR"/>
              </w:rPr>
            </w:pPr>
          </w:p>
        </w:tc>
        <w:tc>
          <w:tcPr>
            <w:tcW w:w="1417" w:type="dxa"/>
          </w:tcPr>
          <w:p w14:paraId="1A061D69" w14:textId="77777777" w:rsidR="005144E4" w:rsidRDefault="005144E4" w:rsidP="00B87DF2">
            <w:pPr>
              <w:jc w:val="both"/>
              <w:rPr>
                <w:b/>
                <w:u w:val="single"/>
                <w:lang w:val="fr-FR"/>
              </w:rPr>
            </w:pPr>
          </w:p>
        </w:tc>
        <w:tc>
          <w:tcPr>
            <w:tcW w:w="1134" w:type="dxa"/>
          </w:tcPr>
          <w:p w14:paraId="4E3F9B6B" w14:textId="77777777" w:rsidR="005144E4" w:rsidRDefault="005144E4" w:rsidP="00B87DF2">
            <w:pPr>
              <w:jc w:val="both"/>
              <w:rPr>
                <w:b/>
                <w:u w:val="single"/>
                <w:lang w:val="fr-FR"/>
              </w:rPr>
            </w:pPr>
          </w:p>
        </w:tc>
        <w:tc>
          <w:tcPr>
            <w:tcW w:w="1134" w:type="dxa"/>
          </w:tcPr>
          <w:p w14:paraId="2EE80E5B" w14:textId="6418A6EF" w:rsidR="005144E4" w:rsidRDefault="005144E4" w:rsidP="00B87DF2">
            <w:pPr>
              <w:jc w:val="both"/>
              <w:rPr>
                <w:b/>
                <w:u w:val="single"/>
                <w:lang w:val="fr-FR"/>
              </w:rPr>
            </w:pPr>
          </w:p>
        </w:tc>
        <w:tc>
          <w:tcPr>
            <w:tcW w:w="993" w:type="dxa"/>
          </w:tcPr>
          <w:p w14:paraId="1ACF5B64" w14:textId="29C00DBD" w:rsidR="005144E4" w:rsidRDefault="005144E4" w:rsidP="00B87DF2">
            <w:pPr>
              <w:jc w:val="both"/>
              <w:rPr>
                <w:b/>
                <w:u w:val="single"/>
                <w:lang w:val="fr-FR"/>
              </w:rPr>
            </w:pPr>
          </w:p>
        </w:tc>
      </w:tr>
      <w:tr w:rsidR="00B40776" w:rsidRPr="00B32BC9" w14:paraId="2837D082" w14:textId="77777777" w:rsidTr="00B40776">
        <w:tc>
          <w:tcPr>
            <w:tcW w:w="2268" w:type="dxa"/>
          </w:tcPr>
          <w:p w14:paraId="0046D064" w14:textId="77777777" w:rsidR="00B40776" w:rsidRDefault="00B40776" w:rsidP="00B87DF2">
            <w:pPr>
              <w:jc w:val="both"/>
              <w:rPr>
                <w:b/>
                <w:u w:val="single"/>
                <w:lang w:val="fr-FR"/>
              </w:rPr>
            </w:pPr>
          </w:p>
          <w:p w14:paraId="3BC56890" w14:textId="77777777" w:rsidR="00B40776" w:rsidRDefault="00B40776" w:rsidP="00B87DF2">
            <w:pPr>
              <w:jc w:val="both"/>
              <w:rPr>
                <w:b/>
                <w:u w:val="single"/>
                <w:lang w:val="fr-FR"/>
              </w:rPr>
            </w:pPr>
          </w:p>
        </w:tc>
        <w:tc>
          <w:tcPr>
            <w:tcW w:w="1701" w:type="dxa"/>
          </w:tcPr>
          <w:p w14:paraId="1F493CE6" w14:textId="77777777" w:rsidR="00B40776" w:rsidRDefault="00B40776" w:rsidP="00B87DF2">
            <w:pPr>
              <w:jc w:val="both"/>
              <w:rPr>
                <w:b/>
                <w:u w:val="single"/>
                <w:lang w:val="fr-FR"/>
              </w:rPr>
            </w:pPr>
          </w:p>
        </w:tc>
        <w:tc>
          <w:tcPr>
            <w:tcW w:w="1560" w:type="dxa"/>
          </w:tcPr>
          <w:p w14:paraId="57B1FC33" w14:textId="77777777" w:rsidR="00B40776" w:rsidRDefault="00B40776" w:rsidP="00B87DF2">
            <w:pPr>
              <w:jc w:val="both"/>
              <w:rPr>
                <w:b/>
                <w:u w:val="single"/>
                <w:lang w:val="fr-FR"/>
              </w:rPr>
            </w:pPr>
          </w:p>
        </w:tc>
        <w:tc>
          <w:tcPr>
            <w:tcW w:w="2268" w:type="dxa"/>
          </w:tcPr>
          <w:p w14:paraId="622516A7" w14:textId="77777777" w:rsidR="00B40776" w:rsidRDefault="00B40776" w:rsidP="00B87DF2">
            <w:pPr>
              <w:jc w:val="both"/>
              <w:rPr>
                <w:b/>
                <w:u w:val="single"/>
                <w:lang w:val="fr-FR"/>
              </w:rPr>
            </w:pPr>
          </w:p>
        </w:tc>
        <w:tc>
          <w:tcPr>
            <w:tcW w:w="1417" w:type="dxa"/>
          </w:tcPr>
          <w:p w14:paraId="43E2F49C" w14:textId="77777777" w:rsidR="00B40776" w:rsidRDefault="00B40776" w:rsidP="00B87DF2">
            <w:pPr>
              <w:jc w:val="both"/>
              <w:rPr>
                <w:b/>
                <w:u w:val="single"/>
                <w:lang w:val="fr-FR"/>
              </w:rPr>
            </w:pPr>
          </w:p>
        </w:tc>
        <w:tc>
          <w:tcPr>
            <w:tcW w:w="1843" w:type="dxa"/>
          </w:tcPr>
          <w:p w14:paraId="74CEECBF" w14:textId="77777777" w:rsidR="00B40776" w:rsidRDefault="00B40776" w:rsidP="00B87DF2">
            <w:pPr>
              <w:jc w:val="both"/>
              <w:rPr>
                <w:b/>
                <w:u w:val="single"/>
                <w:lang w:val="fr-FR"/>
              </w:rPr>
            </w:pPr>
          </w:p>
        </w:tc>
        <w:tc>
          <w:tcPr>
            <w:tcW w:w="1417" w:type="dxa"/>
          </w:tcPr>
          <w:p w14:paraId="415D40B1" w14:textId="77777777" w:rsidR="00B40776" w:rsidRDefault="00B40776" w:rsidP="00B87DF2">
            <w:pPr>
              <w:jc w:val="both"/>
              <w:rPr>
                <w:b/>
                <w:u w:val="single"/>
                <w:lang w:val="fr-FR"/>
              </w:rPr>
            </w:pPr>
          </w:p>
        </w:tc>
        <w:tc>
          <w:tcPr>
            <w:tcW w:w="1134" w:type="dxa"/>
          </w:tcPr>
          <w:p w14:paraId="31878FF5" w14:textId="77777777" w:rsidR="00B40776" w:rsidRDefault="00B40776" w:rsidP="00B87DF2">
            <w:pPr>
              <w:jc w:val="both"/>
              <w:rPr>
                <w:b/>
                <w:u w:val="single"/>
                <w:lang w:val="fr-FR"/>
              </w:rPr>
            </w:pPr>
          </w:p>
        </w:tc>
        <w:tc>
          <w:tcPr>
            <w:tcW w:w="1134" w:type="dxa"/>
          </w:tcPr>
          <w:p w14:paraId="38AA72AF" w14:textId="77777777" w:rsidR="00B40776" w:rsidRDefault="00B40776" w:rsidP="00B87DF2">
            <w:pPr>
              <w:jc w:val="both"/>
              <w:rPr>
                <w:b/>
                <w:u w:val="single"/>
                <w:lang w:val="fr-FR"/>
              </w:rPr>
            </w:pPr>
          </w:p>
        </w:tc>
        <w:tc>
          <w:tcPr>
            <w:tcW w:w="993" w:type="dxa"/>
          </w:tcPr>
          <w:p w14:paraId="7DFE84C1" w14:textId="77777777" w:rsidR="00B40776" w:rsidRDefault="00B40776" w:rsidP="00B87DF2">
            <w:pPr>
              <w:jc w:val="both"/>
              <w:rPr>
                <w:b/>
                <w:u w:val="single"/>
                <w:lang w:val="fr-FR"/>
              </w:rPr>
            </w:pPr>
          </w:p>
        </w:tc>
      </w:tr>
      <w:tr w:rsidR="00B40776" w:rsidRPr="00B32BC9" w14:paraId="7B72EC21" w14:textId="77777777" w:rsidTr="00B40776">
        <w:tc>
          <w:tcPr>
            <w:tcW w:w="2268" w:type="dxa"/>
          </w:tcPr>
          <w:p w14:paraId="37B5328B" w14:textId="77777777" w:rsidR="00B40776" w:rsidRDefault="00B40776" w:rsidP="00B87DF2">
            <w:pPr>
              <w:jc w:val="both"/>
              <w:rPr>
                <w:b/>
                <w:u w:val="single"/>
                <w:lang w:val="fr-FR"/>
              </w:rPr>
            </w:pPr>
          </w:p>
          <w:p w14:paraId="277FA039" w14:textId="77777777" w:rsidR="00B40776" w:rsidRDefault="00B40776" w:rsidP="00B87DF2">
            <w:pPr>
              <w:jc w:val="both"/>
              <w:rPr>
                <w:b/>
                <w:u w:val="single"/>
                <w:lang w:val="fr-FR"/>
              </w:rPr>
            </w:pPr>
          </w:p>
        </w:tc>
        <w:tc>
          <w:tcPr>
            <w:tcW w:w="1701" w:type="dxa"/>
          </w:tcPr>
          <w:p w14:paraId="66326440" w14:textId="77777777" w:rsidR="00B40776" w:rsidRDefault="00B40776" w:rsidP="00B87DF2">
            <w:pPr>
              <w:jc w:val="both"/>
              <w:rPr>
                <w:b/>
                <w:u w:val="single"/>
                <w:lang w:val="fr-FR"/>
              </w:rPr>
            </w:pPr>
          </w:p>
        </w:tc>
        <w:tc>
          <w:tcPr>
            <w:tcW w:w="1560" w:type="dxa"/>
          </w:tcPr>
          <w:p w14:paraId="363CD846" w14:textId="77777777" w:rsidR="00B40776" w:rsidRDefault="00B40776" w:rsidP="00B87DF2">
            <w:pPr>
              <w:jc w:val="both"/>
              <w:rPr>
                <w:b/>
                <w:u w:val="single"/>
                <w:lang w:val="fr-FR"/>
              </w:rPr>
            </w:pPr>
          </w:p>
        </w:tc>
        <w:tc>
          <w:tcPr>
            <w:tcW w:w="2268" w:type="dxa"/>
          </w:tcPr>
          <w:p w14:paraId="5741B3EB" w14:textId="77777777" w:rsidR="00B40776" w:rsidRDefault="00B40776" w:rsidP="00B87DF2">
            <w:pPr>
              <w:jc w:val="both"/>
              <w:rPr>
                <w:b/>
                <w:u w:val="single"/>
                <w:lang w:val="fr-FR"/>
              </w:rPr>
            </w:pPr>
          </w:p>
        </w:tc>
        <w:tc>
          <w:tcPr>
            <w:tcW w:w="1417" w:type="dxa"/>
          </w:tcPr>
          <w:p w14:paraId="0EA02AF2" w14:textId="77777777" w:rsidR="00B40776" w:rsidRDefault="00B40776" w:rsidP="00B87DF2">
            <w:pPr>
              <w:jc w:val="both"/>
              <w:rPr>
                <w:b/>
                <w:u w:val="single"/>
                <w:lang w:val="fr-FR"/>
              </w:rPr>
            </w:pPr>
          </w:p>
        </w:tc>
        <w:tc>
          <w:tcPr>
            <w:tcW w:w="1843" w:type="dxa"/>
          </w:tcPr>
          <w:p w14:paraId="319C40F5" w14:textId="77777777" w:rsidR="00B40776" w:rsidRDefault="00B40776" w:rsidP="00B87DF2">
            <w:pPr>
              <w:jc w:val="both"/>
              <w:rPr>
                <w:b/>
                <w:u w:val="single"/>
                <w:lang w:val="fr-FR"/>
              </w:rPr>
            </w:pPr>
          </w:p>
        </w:tc>
        <w:tc>
          <w:tcPr>
            <w:tcW w:w="1417" w:type="dxa"/>
          </w:tcPr>
          <w:p w14:paraId="5274D5F0" w14:textId="77777777" w:rsidR="00B40776" w:rsidRDefault="00B40776" w:rsidP="00B87DF2">
            <w:pPr>
              <w:jc w:val="both"/>
              <w:rPr>
                <w:b/>
                <w:u w:val="single"/>
                <w:lang w:val="fr-FR"/>
              </w:rPr>
            </w:pPr>
          </w:p>
        </w:tc>
        <w:tc>
          <w:tcPr>
            <w:tcW w:w="1134" w:type="dxa"/>
          </w:tcPr>
          <w:p w14:paraId="67403758" w14:textId="77777777" w:rsidR="00B40776" w:rsidRDefault="00B40776" w:rsidP="00B87DF2">
            <w:pPr>
              <w:jc w:val="both"/>
              <w:rPr>
                <w:b/>
                <w:u w:val="single"/>
                <w:lang w:val="fr-FR"/>
              </w:rPr>
            </w:pPr>
          </w:p>
        </w:tc>
        <w:tc>
          <w:tcPr>
            <w:tcW w:w="1134" w:type="dxa"/>
          </w:tcPr>
          <w:p w14:paraId="25981F09" w14:textId="77777777" w:rsidR="00B40776" w:rsidRDefault="00B40776" w:rsidP="00B87DF2">
            <w:pPr>
              <w:jc w:val="both"/>
              <w:rPr>
                <w:b/>
                <w:u w:val="single"/>
                <w:lang w:val="fr-FR"/>
              </w:rPr>
            </w:pPr>
          </w:p>
        </w:tc>
        <w:tc>
          <w:tcPr>
            <w:tcW w:w="993" w:type="dxa"/>
          </w:tcPr>
          <w:p w14:paraId="57EB5D9B" w14:textId="77777777" w:rsidR="00B40776" w:rsidRDefault="00B40776" w:rsidP="00B87DF2">
            <w:pPr>
              <w:jc w:val="both"/>
              <w:rPr>
                <w:b/>
                <w:u w:val="single"/>
                <w:lang w:val="fr-FR"/>
              </w:rPr>
            </w:pPr>
          </w:p>
        </w:tc>
      </w:tr>
    </w:tbl>
    <w:p w14:paraId="042308D8" w14:textId="77777777" w:rsidR="00A6717C" w:rsidRDefault="00A6717C" w:rsidP="00B87DF2">
      <w:pPr>
        <w:jc w:val="both"/>
        <w:rPr>
          <w:b/>
          <w:i/>
          <w:sz w:val="26"/>
          <w:szCs w:val="26"/>
          <w:lang w:val="fr-FR"/>
        </w:rPr>
        <w:sectPr w:rsidR="00A6717C" w:rsidSect="00B32BC9">
          <w:pgSz w:w="16839" w:h="11907" w:orient="landscape" w:code="9"/>
          <w:pgMar w:top="720" w:right="720" w:bottom="720" w:left="720" w:header="720" w:footer="720" w:gutter="0"/>
          <w:cols w:space="720"/>
          <w:docGrid w:linePitch="360"/>
        </w:sectPr>
      </w:pPr>
    </w:p>
    <w:p w14:paraId="260AE4CF" w14:textId="77777777" w:rsidR="00EE7B2A" w:rsidRPr="004B47DD" w:rsidRDefault="00EE7B2A" w:rsidP="00B87DF2">
      <w:pPr>
        <w:tabs>
          <w:tab w:val="left" w:pos="3825"/>
        </w:tabs>
        <w:jc w:val="both"/>
        <w:rPr>
          <w:b/>
          <w:i/>
          <w:sz w:val="26"/>
          <w:szCs w:val="26"/>
          <w:lang w:val="fr-FR"/>
        </w:rPr>
      </w:pPr>
    </w:p>
    <w:p w14:paraId="7A2FD0FF" w14:textId="6F166E28" w:rsidR="00561C54" w:rsidRPr="008A123A" w:rsidRDefault="005551A2" w:rsidP="00B40776">
      <w:pPr>
        <w:pStyle w:val="ListParagraph"/>
        <w:numPr>
          <w:ilvl w:val="0"/>
          <w:numId w:val="20"/>
        </w:numPr>
        <w:jc w:val="both"/>
        <w:rPr>
          <w:b/>
          <w:i/>
          <w:sz w:val="28"/>
          <w:szCs w:val="28"/>
          <w:u w:val="single"/>
          <w:lang w:val="fr-FR"/>
        </w:rPr>
      </w:pPr>
      <w:r>
        <w:rPr>
          <w:b/>
          <w:i/>
          <w:sz w:val="28"/>
          <w:szCs w:val="28"/>
          <w:u w:val="single"/>
          <w:lang w:val="fr-FR"/>
        </w:rPr>
        <w:t>La p</w:t>
      </w:r>
      <w:r w:rsidR="00561C54" w:rsidRPr="008A123A">
        <w:rPr>
          <w:b/>
          <w:i/>
          <w:sz w:val="28"/>
          <w:szCs w:val="28"/>
          <w:u w:val="single"/>
          <w:lang w:val="fr-FR"/>
        </w:rPr>
        <w:t xml:space="preserve">résence des </w:t>
      </w:r>
      <w:r>
        <w:rPr>
          <w:b/>
          <w:i/>
          <w:sz w:val="28"/>
          <w:szCs w:val="28"/>
          <w:u w:val="single"/>
          <w:lang w:val="fr-FR"/>
        </w:rPr>
        <w:t>m</w:t>
      </w:r>
      <w:r w:rsidR="00680224" w:rsidRPr="008A123A">
        <w:rPr>
          <w:b/>
          <w:i/>
          <w:sz w:val="28"/>
          <w:szCs w:val="28"/>
          <w:u w:val="single"/>
          <w:lang w:val="fr-FR"/>
        </w:rPr>
        <w:t>archés</w:t>
      </w:r>
      <w:r>
        <w:rPr>
          <w:b/>
          <w:i/>
          <w:sz w:val="28"/>
          <w:szCs w:val="28"/>
          <w:u w:val="single"/>
          <w:lang w:val="fr-FR"/>
        </w:rPr>
        <w:t xml:space="preserve"> dans la z</w:t>
      </w:r>
      <w:r w:rsidR="00561C54" w:rsidRPr="008A123A">
        <w:rPr>
          <w:b/>
          <w:i/>
          <w:sz w:val="28"/>
          <w:szCs w:val="28"/>
          <w:u w:val="single"/>
          <w:lang w:val="fr-FR"/>
        </w:rPr>
        <w:t>one</w:t>
      </w:r>
    </w:p>
    <w:tbl>
      <w:tblPr>
        <w:tblStyle w:val="TableGrid"/>
        <w:tblW w:w="10921" w:type="dxa"/>
        <w:tblLook w:val="04A0" w:firstRow="1" w:lastRow="0" w:firstColumn="1" w:lastColumn="0" w:noHBand="0" w:noVBand="1"/>
      </w:tblPr>
      <w:tblGrid>
        <w:gridCol w:w="1555"/>
        <w:gridCol w:w="1559"/>
        <w:gridCol w:w="1134"/>
        <w:gridCol w:w="1559"/>
        <w:gridCol w:w="1003"/>
        <w:gridCol w:w="2966"/>
        <w:gridCol w:w="1145"/>
      </w:tblGrid>
      <w:tr w:rsidR="00AD6BFC" w14:paraId="4BDBD72C" w14:textId="77777777" w:rsidTr="00EB4E60">
        <w:tc>
          <w:tcPr>
            <w:tcW w:w="1555" w:type="dxa"/>
            <w:shd w:val="clear" w:color="auto" w:fill="BFBFBF" w:themeFill="background1" w:themeFillShade="BF"/>
            <w:vAlign w:val="center"/>
          </w:tcPr>
          <w:p w14:paraId="1771D0F5" w14:textId="4768BE94" w:rsidR="00AD6BFC" w:rsidRPr="00743A2C" w:rsidRDefault="00AD6BFC" w:rsidP="00743EFE">
            <w:pPr>
              <w:jc w:val="center"/>
              <w:rPr>
                <w:b/>
                <w:lang w:val="fr-FR"/>
              </w:rPr>
            </w:pPr>
            <w:r>
              <w:rPr>
                <w:b/>
                <w:lang w:val="fr-FR"/>
              </w:rPr>
              <w:t>Localité</w:t>
            </w:r>
            <w:r w:rsidR="009C1139">
              <w:rPr>
                <w:b/>
                <w:lang w:val="fr-FR"/>
              </w:rPr>
              <w:t xml:space="preserve"> (village)</w:t>
            </w:r>
            <w:r>
              <w:rPr>
                <w:b/>
                <w:lang w:val="fr-FR"/>
              </w:rPr>
              <w:t xml:space="preserve"> Ciblé</w:t>
            </w:r>
          </w:p>
        </w:tc>
        <w:tc>
          <w:tcPr>
            <w:tcW w:w="1559" w:type="dxa"/>
            <w:shd w:val="clear" w:color="auto" w:fill="BFBFBF" w:themeFill="background1" w:themeFillShade="BF"/>
            <w:vAlign w:val="center"/>
          </w:tcPr>
          <w:p w14:paraId="046A0679" w14:textId="0D8AB38E" w:rsidR="00AD6BFC" w:rsidRPr="00743A2C" w:rsidRDefault="00AD6BFC" w:rsidP="00743EFE">
            <w:pPr>
              <w:jc w:val="center"/>
              <w:rPr>
                <w:b/>
                <w:lang w:val="fr-FR"/>
              </w:rPr>
            </w:pPr>
            <w:r>
              <w:rPr>
                <w:b/>
                <w:lang w:val="fr-FR"/>
              </w:rPr>
              <w:t xml:space="preserve">Le marché </w:t>
            </w:r>
            <w:r w:rsidR="0017095D">
              <w:rPr>
                <w:b/>
                <w:lang w:val="fr-FR"/>
              </w:rPr>
              <w:t>principal</w:t>
            </w:r>
            <w:r w:rsidR="00743EFE">
              <w:rPr>
                <w:b/>
                <w:lang w:val="fr-FR"/>
              </w:rPr>
              <w:t xml:space="preserve"> </w:t>
            </w:r>
            <w:r w:rsidR="00743EFE" w:rsidRPr="00743EFE">
              <w:rPr>
                <w:b/>
                <w:lang w:val="fr-FR"/>
              </w:rPr>
              <w:t>utilisé par la communauté</w:t>
            </w:r>
          </w:p>
        </w:tc>
        <w:tc>
          <w:tcPr>
            <w:tcW w:w="1134" w:type="dxa"/>
            <w:shd w:val="clear" w:color="auto" w:fill="BFBFBF" w:themeFill="background1" w:themeFillShade="BF"/>
            <w:vAlign w:val="center"/>
          </w:tcPr>
          <w:p w14:paraId="7286FDA9" w14:textId="77777777" w:rsidR="00AD6BFC" w:rsidRDefault="00AD6BFC" w:rsidP="00743EFE">
            <w:pPr>
              <w:jc w:val="center"/>
              <w:rPr>
                <w:b/>
                <w:lang w:val="fr-FR"/>
              </w:rPr>
            </w:pPr>
            <w:r>
              <w:rPr>
                <w:b/>
                <w:lang w:val="fr-FR"/>
              </w:rPr>
              <w:t>Distance (km)</w:t>
            </w:r>
          </w:p>
        </w:tc>
        <w:tc>
          <w:tcPr>
            <w:tcW w:w="1559" w:type="dxa"/>
            <w:shd w:val="clear" w:color="auto" w:fill="BFBFBF" w:themeFill="background1" w:themeFillShade="BF"/>
            <w:vAlign w:val="center"/>
          </w:tcPr>
          <w:p w14:paraId="3FBE34F4" w14:textId="1336FF03" w:rsidR="00AD6BFC" w:rsidRDefault="009C1139" w:rsidP="00743EFE">
            <w:pPr>
              <w:jc w:val="center"/>
              <w:rPr>
                <w:b/>
                <w:lang w:val="fr-FR"/>
              </w:rPr>
            </w:pPr>
            <w:r>
              <w:rPr>
                <w:b/>
                <w:lang w:val="fr-FR"/>
              </w:rPr>
              <w:t>M</w:t>
            </w:r>
            <w:r w:rsidR="00AD6BFC">
              <w:rPr>
                <w:b/>
                <w:lang w:val="fr-FR"/>
              </w:rPr>
              <w:t>arché alternatif</w:t>
            </w:r>
          </w:p>
        </w:tc>
        <w:tc>
          <w:tcPr>
            <w:tcW w:w="1003" w:type="dxa"/>
            <w:shd w:val="clear" w:color="auto" w:fill="BFBFBF" w:themeFill="background1" w:themeFillShade="BF"/>
            <w:vAlign w:val="center"/>
          </w:tcPr>
          <w:p w14:paraId="7F025884" w14:textId="77777777" w:rsidR="00AD6BFC" w:rsidRDefault="00AD6BFC" w:rsidP="00743EFE">
            <w:pPr>
              <w:jc w:val="center"/>
              <w:rPr>
                <w:b/>
                <w:lang w:val="fr-FR"/>
              </w:rPr>
            </w:pPr>
            <w:r>
              <w:rPr>
                <w:b/>
                <w:lang w:val="fr-FR"/>
              </w:rPr>
              <w:t>Distance (km)</w:t>
            </w:r>
          </w:p>
        </w:tc>
        <w:tc>
          <w:tcPr>
            <w:tcW w:w="2966" w:type="dxa"/>
            <w:shd w:val="clear" w:color="auto" w:fill="BFBFBF" w:themeFill="background1" w:themeFillShade="BF"/>
            <w:vAlign w:val="center"/>
          </w:tcPr>
          <w:p w14:paraId="180AC507" w14:textId="0DB32739" w:rsidR="00AD6BFC" w:rsidRPr="00743A2C" w:rsidRDefault="009C1139" w:rsidP="00743EFE">
            <w:pPr>
              <w:jc w:val="center"/>
              <w:rPr>
                <w:b/>
                <w:lang w:val="fr-FR"/>
              </w:rPr>
            </w:pPr>
            <w:r>
              <w:rPr>
                <w:b/>
                <w:lang w:val="fr-FR"/>
              </w:rPr>
              <w:t>M</w:t>
            </w:r>
            <w:r w:rsidR="00D42DDF">
              <w:rPr>
                <w:b/>
                <w:lang w:val="fr-FR"/>
              </w:rPr>
              <w:t xml:space="preserve">arché le plus proche avec </w:t>
            </w:r>
            <w:r>
              <w:rPr>
                <w:b/>
                <w:lang w:val="fr-FR"/>
              </w:rPr>
              <w:t>présence des</w:t>
            </w:r>
            <w:r w:rsidR="00D42DDF">
              <w:rPr>
                <w:b/>
                <w:lang w:val="fr-FR"/>
              </w:rPr>
              <w:t xml:space="preserve"> matériaux de construction</w:t>
            </w:r>
          </w:p>
        </w:tc>
        <w:tc>
          <w:tcPr>
            <w:tcW w:w="1145" w:type="dxa"/>
            <w:shd w:val="clear" w:color="auto" w:fill="BFBFBF" w:themeFill="background1" w:themeFillShade="BF"/>
            <w:vAlign w:val="center"/>
          </w:tcPr>
          <w:p w14:paraId="703567CB" w14:textId="77777777" w:rsidR="00AD6BFC" w:rsidRPr="00743A2C" w:rsidRDefault="00AD6BFC" w:rsidP="00743EFE">
            <w:pPr>
              <w:jc w:val="center"/>
              <w:rPr>
                <w:b/>
                <w:lang w:val="fr-FR"/>
              </w:rPr>
            </w:pPr>
            <w:r>
              <w:rPr>
                <w:b/>
                <w:lang w:val="fr-FR"/>
              </w:rPr>
              <w:t>Distance (km)</w:t>
            </w:r>
          </w:p>
        </w:tc>
      </w:tr>
      <w:tr w:rsidR="00AD6BFC" w14:paraId="275B067D" w14:textId="77777777" w:rsidTr="005830E8">
        <w:tc>
          <w:tcPr>
            <w:tcW w:w="1555" w:type="dxa"/>
          </w:tcPr>
          <w:p w14:paraId="509375D7" w14:textId="77777777" w:rsidR="00AD6BFC" w:rsidRDefault="00AD6BFC" w:rsidP="00B87DF2">
            <w:pPr>
              <w:jc w:val="both"/>
              <w:rPr>
                <w:b/>
                <w:u w:val="single"/>
                <w:lang w:val="fr-FR"/>
              </w:rPr>
            </w:pPr>
          </w:p>
          <w:p w14:paraId="4BDA99B6" w14:textId="77777777" w:rsidR="005830E8" w:rsidRDefault="005830E8" w:rsidP="00B87DF2">
            <w:pPr>
              <w:jc w:val="both"/>
              <w:rPr>
                <w:b/>
                <w:u w:val="single"/>
                <w:lang w:val="fr-FR"/>
              </w:rPr>
            </w:pPr>
          </w:p>
        </w:tc>
        <w:tc>
          <w:tcPr>
            <w:tcW w:w="1559" w:type="dxa"/>
          </w:tcPr>
          <w:p w14:paraId="1C47B615" w14:textId="77777777" w:rsidR="00AD6BFC" w:rsidRDefault="00AD6BFC" w:rsidP="00B87DF2">
            <w:pPr>
              <w:jc w:val="both"/>
              <w:rPr>
                <w:b/>
                <w:u w:val="single"/>
                <w:lang w:val="fr-FR"/>
              </w:rPr>
            </w:pPr>
          </w:p>
        </w:tc>
        <w:tc>
          <w:tcPr>
            <w:tcW w:w="1134" w:type="dxa"/>
          </w:tcPr>
          <w:p w14:paraId="06210ABD" w14:textId="77777777" w:rsidR="00AD6BFC" w:rsidRDefault="00AD6BFC" w:rsidP="00B87DF2">
            <w:pPr>
              <w:jc w:val="both"/>
              <w:rPr>
                <w:b/>
                <w:u w:val="single"/>
                <w:lang w:val="fr-FR"/>
              </w:rPr>
            </w:pPr>
          </w:p>
        </w:tc>
        <w:tc>
          <w:tcPr>
            <w:tcW w:w="1559" w:type="dxa"/>
          </w:tcPr>
          <w:p w14:paraId="3CA5B699" w14:textId="77777777" w:rsidR="00AD6BFC" w:rsidRDefault="00AD6BFC" w:rsidP="00B87DF2">
            <w:pPr>
              <w:jc w:val="both"/>
              <w:rPr>
                <w:b/>
                <w:u w:val="single"/>
                <w:lang w:val="fr-FR"/>
              </w:rPr>
            </w:pPr>
          </w:p>
        </w:tc>
        <w:tc>
          <w:tcPr>
            <w:tcW w:w="1003" w:type="dxa"/>
          </w:tcPr>
          <w:p w14:paraId="3C5ADF6D" w14:textId="77777777" w:rsidR="00AD6BFC" w:rsidRDefault="00AD6BFC" w:rsidP="00B87DF2">
            <w:pPr>
              <w:jc w:val="both"/>
              <w:rPr>
                <w:b/>
                <w:u w:val="single"/>
                <w:lang w:val="fr-FR"/>
              </w:rPr>
            </w:pPr>
          </w:p>
        </w:tc>
        <w:tc>
          <w:tcPr>
            <w:tcW w:w="2966" w:type="dxa"/>
          </w:tcPr>
          <w:p w14:paraId="053A3C42" w14:textId="77777777" w:rsidR="00AD6BFC" w:rsidRDefault="00AD6BFC" w:rsidP="00B87DF2">
            <w:pPr>
              <w:jc w:val="both"/>
              <w:rPr>
                <w:b/>
                <w:u w:val="single"/>
                <w:lang w:val="fr-FR"/>
              </w:rPr>
            </w:pPr>
          </w:p>
        </w:tc>
        <w:tc>
          <w:tcPr>
            <w:tcW w:w="1145" w:type="dxa"/>
          </w:tcPr>
          <w:p w14:paraId="2626536B" w14:textId="77777777" w:rsidR="00AD6BFC" w:rsidRDefault="00AD6BFC" w:rsidP="00B87DF2">
            <w:pPr>
              <w:jc w:val="both"/>
              <w:rPr>
                <w:b/>
                <w:u w:val="single"/>
                <w:lang w:val="fr-FR"/>
              </w:rPr>
            </w:pPr>
          </w:p>
        </w:tc>
      </w:tr>
      <w:tr w:rsidR="00AD6BFC" w14:paraId="5128D694" w14:textId="77777777" w:rsidTr="005830E8">
        <w:tc>
          <w:tcPr>
            <w:tcW w:w="1555" w:type="dxa"/>
          </w:tcPr>
          <w:p w14:paraId="441CA826" w14:textId="77777777" w:rsidR="00AD6BFC" w:rsidRDefault="00AD6BFC" w:rsidP="00B87DF2">
            <w:pPr>
              <w:jc w:val="both"/>
              <w:rPr>
                <w:b/>
                <w:u w:val="single"/>
                <w:lang w:val="fr-FR"/>
              </w:rPr>
            </w:pPr>
          </w:p>
          <w:p w14:paraId="6A14C259" w14:textId="77777777" w:rsidR="005830E8" w:rsidRDefault="005830E8" w:rsidP="00B87DF2">
            <w:pPr>
              <w:jc w:val="both"/>
              <w:rPr>
                <w:b/>
                <w:u w:val="single"/>
                <w:lang w:val="fr-FR"/>
              </w:rPr>
            </w:pPr>
          </w:p>
        </w:tc>
        <w:tc>
          <w:tcPr>
            <w:tcW w:w="1559" w:type="dxa"/>
          </w:tcPr>
          <w:p w14:paraId="3970C179" w14:textId="77777777" w:rsidR="00AD6BFC" w:rsidRDefault="00AD6BFC" w:rsidP="00B87DF2">
            <w:pPr>
              <w:jc w:val="both"/>
              <w:rPr>
                <w:b/>
                <w:u w:val="single"/>
                <w:lang w:val="fr-FR"/>
              </w:rPr>
            </w:pPr>
          </w:p>
        </w:tc>
        <w:tc>
          <w:tcPr>
            <w:tcW w:w="1134" w:type="dxa"/>
          </w:tcPr>
          <w:p w14:paraId="35BB2370" w14:textId="77777777" w:rsidR="00AD6BFC" w:rsidRDefault="00AD6BFC" w:rsidP="00B87DF2">
            <w:pPr>
              <w:jc w:val="both"/>
              <w:rPr>
                <w:b/>
                <w:u w:val="single"/>
                <w:lang w:val="fr-FR"/>
              </w:rPr>
            </w:pPr>
          </w:p>
        </w:tc>
        <w:tc>
          <w:tcPr>
            <w:tcW w:w="1559" w:type="dxa"/>
          </w:tcPr>
          <w:p w14:paraId="674B496A" w14:textId="77777777" w:rsidR="00AD6BFC" w:rsidRDefault="00AD6BFC" w:rsidP="00B87DF2">
            <w:pPr>
              <w:jc w:val="both"/>
              <w:rPr>
                <w:b/>
                <w:u w:val="single"/>
                <w:lang w:val="fr-FR"/>
              </w:rPr>
            </w:pPr>
          </w:p>
        </w:tc>
        <w:tc>
          <w:tcPr>
            <w:tcW w:w="1003" w:type="dxa"/>
          </w:tcPr>
          <w:p w14:paraId="4E4C5D85" w14:textId="77777777" w:rsidR="00AD6BFC" w:rsidRDefault="00AD6BFC" w:rsidP="00B87DF2">
            <w:pPr>
              <w:jc w:val="both"/>
              <w:rPr>
                <w:b/>
                <w:u w:val="single"/>
                <w:lang w:val="fr-FR"/>
              </w:rPr>
            </w:pPr>
          </w:p>
        </w:tc>
        <w:tc>
          <w:tcPr>
            <w:tcW w:w="2966" w:type="dxa"/>
          </w:tcPr>
          <w:p w14:paraId="62AC9460" w14:textId="77777777" w:rsidR="00AD6BFC" w:rsidRDefault="00AD6BFC" w:rsidP="00B87DF2">
            <w:pPr>
              <w:jc w:val="both"/>
              <w:rPr>
                <w:b/>
                <w:u w:val="single"/>
                <w:lang w:val="fr-FR"/>
              </w:rPr>
            </w:pPr>
          </w:p>
        </w:tc>
        <w:tc>
          <w:tcPr>
            <w:tcW w:w="1145" w:type="dxa"/>
          </w:tcPr>
          <w:p w14:paraId="11C517A5" w14:textId="77777777" w:rsidR="00AD6BFC" w:rsidRDefault="00AD6BFC" w:rsidP="00B87DF2">
            <w:pPr>
              <w:jc w:val="both"/>
              <w:rPr>
                <w:b/>
                <w:u w:val="single"/>
                <w:lang w:val="fr-FR"/>
              </w:rPr>
            </w:pPr>
          </w:p>
        </w:tc>
      </w:tr>
      <w:tr w:rsidR="00AD6BFC" w14:paraId="2EE9683F" w14:textId="77777777" w:rsidTr="005830E8">
        <w:tc>
          <w:tcPr>
            <w:tcW w:w="1555" w:type="dxa"/>
          </w:tcPr>
          <w:p w14:paraId="1A6B9AFD" w14:textId="77777777" w:rsidR="00AD6BFC" w:rsidRDefault="00AD6BFC" w:rsidP="00B87DF2">
            <w:pPr>
              <w:jc w:val="both"/>
              <w:rPr>
                <w:b/>
                <w:u w:val="single"/>
                <w:lang w:val="fr-FR"/>
              </w:rPr>
            </w:pPr>
          </w:p>
          <w:p w14:paraId="4278BEB8" w14:textId="77777777" w:rsidR="005830E8" w:rsidRDefault="005830E8" w:rsidP="00B87DF2">
            <w:pPr>
              <w:jc w:val="both"/>
              <w:rPr>
                <w:b/>
                <w:u w:val="single"/>
                <w:lang w:val="fr-FR"/>
              </w:rPr>
            </w:pPr>
          </w:p>
        </w:tc>
        <w:tc>
          <w:tcPr>
            <w:tcW w:w="1559" w:type="dxa"/>
          </w:tcPr>
          <w:p w14:paraId="2D397130" w14:textId="77777777" w:rsidR="00AD6BFC" w:rsidRDefault="00AD6BFC" w:rsidP="00B87DF2">
            <w:pPr>
              <w:jc w:val="both"/>
              <w:rPr>
                <w:b/>
                <w:u w:val="single"/>
                <w:lang w:val="fr-FR"/>
              </w:rPr>
            </w:pPr>
          </w:p>
        </w:tc>
        <w:tc>
          <w:tcPr>
            <w:tcW w:w="1134" w:type="dxa"/>
          </w:tcPr>
          <w:p w14:paraId="0FB7F7D6" w14:textId="77777777" w:rsidR="00AD6BFC" w:rsidRDefault="00AD6BFC" w:rsidP="00B87DF2">
            <w:pPr>
              <w:jc w:val="both"/>
              <w:rPr>
                <w:b/>
                <w:u w:val="single"/>
                <w:lang w:val="fr-FR"/>
              </w:rPr>
            </w:pPr>
          </w:p>
        </w:tc>
        <w:tc>
          <w:tcPr>
            <w:tcW w:w="1559" w:type="dxa"/>
          </w:tcPr>
          <w:p w14:paraId="1FAB8577" w14:textId="77777777" w:rsidR="00AD6BFC" w:rsidRDefault="00AD6BFC" w:rsidP="00B87DF2">
            <w:pPr>
              <w:jc w:val="both"/>
              <w:rPr>
                <w:b/>
                <w:u w:val="single"/>
                <w:lang w:val="fr-FR"/>
              </w:rPr>
            </w:pPr>
          </w:p>
        </w:tc>
        <w:tc>
          <w:tcPr>
            <w:tcW w:w="1003" w:type="dxa"/>
          </w:tcPr>
          <w:p w14:paraId="122BECF7" w14:textId="77777777" w:rsidR="00AD6BFC" w:rsidRDefault="00AD6BFC" w:rsidP="00B87DF2">
            <w:pPr>
              <w:jc w:val="both"/>
              <w:rPr>
                <w:b/>
                <w:u w:val="single"/>
                <w:lang w:val="fr-FR"/>
              </w:rPr>
            </w:pPr>
          </w:p>
        </w:tc>
        <w:tc>
          <w:tcPr>
            <w:tcW w:w="2966" w:type="dxa"/>
          </w:tcPr>
          <w:p w14:paraId="3A2E8531" w14:textId="77777777" w:rsidR="00AD6BFC" w:rsidRDefault="00AD6BFC" w:rsidP="00B87DF2">
            <w:pPr>
              <w:jc w:val="both"/>
              <w:rPr>
                <w:b/>
                <w:u w:val="single"/>
                <w:lang w:val="fr-FR"/>
              </w:rPr>
            </w:pPr>
          </w:p>
        </w:tc>
        <w:tc>
          <w:tcPr>
            <w:tcW w:w="1145" w:type="dxa"/>
          </w:tcPr>
          <w:p w14:paraId="25B86AE4" w14:textId="77777777" w:rsidR="00AD6BFC" w:rsidRDefault="00AD6BFC" w:rsidP="00B87DF2">
            <w:pPr>
              <w:jc w:val="both"/>
              <w:rPr>
                <w:b/>
                <w:u w:val="single"/>
                <w:lang w:val="fr-FR"/>
              </w:rPr>
            </w:pPr>
          </w:p>
        </w:tc>
      </w:tr>
    </w:tbl>
    <w:p w14:paraId="68D58DB9" w14:textId="77777777" w:rsidR="00561C54" w:rsidRPr="004B47DD" w:rsidRDefault="00561C54" w:rsidP="00B87DF2">
      <w:pPr>
        <w:jc w:val="both"/>
        <w:rPr>
          <w:b/>
          <w:i/>
          <w:u w:val="single"/>
          <w:lang w:val="fr-FR"/>
        </w:rPr>
      </w:pPr>
    </w:p>
    <w:p w14:paraId="63AAF0FC" w14:textId="2CF45FF8" w:rsidR="006C7160" w:rsidRPr="008A123A" w:rsidRDefault="00EF1F21" w:rsidP="00B40776">
      <w:pPr>
        <w:pStyle w:val="ListParagraph"/>
        <w:numPr>
          <w:ilvl w:val="0"/>
          <w:numId w:val="20"/>
        </w:numPr>
        <w:jc w:val="both"/>
        <w:rPr>
          <w:b/>
          <w:i/>
          <w:sz w:val="28"/>
          <w:szCs w:val="28"/>
          <w:u w:val="single"/>
          <w:lang w:val="fr-FR"/>
        </w:rPr>
      </w:pPr>
      <w:r w:rsidRPr="008A123A">
        <w:rPr>
          <w:b/>
          <w:i/>
          <w:sz w:val="28"/>
          <w:szCs w:val="28"/>
          <w:u w:val="single"/>
          <w:lang w:val="fr-FR"/>
        </w:rPr>
        <w:t>Les autres o</w:t>
      </w:r>
      <w:r w:rsidR="00FF4258" w:rsidRPr="008A123A">
        <w:rPr>
          <w:b/>
          <w:i/>
          <w:sz w:val="28"/>
          <w:szCs w:val="28"/>
          <w:u w:val="single"/>
          <w:lang w:val="fr-FR"/>
        </w:rPr>
        <w:t>rganisation</w:t>
      </w:r>
      <w:r w:rsidRPr="008A123A">
        <w:rPr>
          <w:b/>
          <w:i/>
          <w:sz w:val="28"/>
          <w:szCs w:val="28"/>
          <w:u w:val="single"/>
          <w:lang w:val="fr-FR"/>
        </w:rPr>
        <w:t>s</w:t>
      </w:r>
      <w:r w:rsidR="00FF4258" w:rsidRPr="008A123A">
        <w:rPr>
          <w:b/>
          <w:i/>
          <w:sz w:val="28"/>
          <w:szCs w:val="28"/>
          <w:u w:val="single"/>
          <w:lang w:val="fr-FR"/>
        </w:rPr>
        <w:t xml:space="preserve"> </w:t>
      </w:r>
      <w:r w:rsidR="009C1139">
        <w:rPr>
          <w:b/>
          <w:i/>
          <w:sz w:val="28"/>
          <w:szCs w:val="28"/>
          <w:u w:val="single"/>
          <w:lang w:val="fr-FR"/>
        </w:rPr>
        <w:t>intervenant</w:t>
      </w:r>
      <w:r w:rsidR="00FF4258" w:rsidRPr="008A123A">
        <w:rPr>
          <w:b/>
          <w:i/>
          <w:sz w:val="28"/>
          <w:szCs w:val="28"/>
          <w:u w:val="single"/>
          <w:lang w:val="fr-FR"/>
        </w:rPr>
        <w:t xml:space="preserve"> dans la zone</w:t>
      </w:r>
    </w:p>
    <w:tbl>
      <w:tblPr>
        <w:tblStyle w:val="TableGrid"/>
        <w:tblpPr w:leftFromText="180" w:rightFromText="180" w:vertAnchor="text" w:horzAnchor="page" w:tblpX="280" w:tblpY="1894"/>
        <w:tblW w:w="11335" w:type="dxa"/>
        <w:tblLook w:val="04A0" w:firstRow="1" w:lastRow="0" w:firstColumn="1" w:lastColumn="0" w:noHBand="0" w:noVBand="1"/>
      </w:tblPr>
      <w:tblGrid>
        <w:gridCol w:w="1878"/>
        <w:gridCol w:w="1301"/>
        <w:gridCol w:w="1122"/>
        <w:gridCol w:w="1415"/>
        <w:gridCol w:w="1560"/>
        <w:gridCol w:w="1818"/>
        <w:gridCol w:w="2241"/>
      </w:tblGrid>
      <w:tr w:rsidR="00D272F6" w:rsidRPr="00B32BC9" w14:paraId="38C402CC" w14:textId="77777777" w:rsidTr="00D27A5B">
        <w:tc>
          <w:tcPr>
            <w:tcW w:w="1878" w:type="dxa"/>
            <w:shd w:val="clear" w:color="auto" w:fill="BFBFBF" w:themeFill="background1" w:themeFillShade="BF"/>
            <w:vAlign w:val="center"/>
          </w:tcPr>
          <w:p w14:paraId="38EFADE0" w14:textId="77777777" w:rsidR="00D272F6" w:rsidRPr="00324858" w:rsidRDefault="00D272F6" w:rsidP="00741A5B">
            <w:pPr>
              <w:jc w:val="center"/>
              <w:rPr>
                <w:b/>
                <w:lang w:val="fr-FR"/>
              </w:rPr>
            </w:pPr>
            <w:r w:rsidRPr="00324858">
              <w:rPr>
                <w:b/>
                <w:lang w:val="fr-FR"/>
              </w:rPr>
              <w:t>Organisation</w:t>
            </w:r>
          </w:p>
        </w:tc>
        <w:tc>
          <w:tcPr>
            <w:tcW w:w="1301" w:type="dxa"/>
            <w:shd w:val="clear" w:color="auto" w:fill="BFBFBF" w:themeFill="background1" w:themeFillShade="BF"/>
            <w:vAlign w:val="center"/>
          </w:tcPr>
          <w:p w14:paraId="5DEE4ABB" w14:textId="0728C0CF" w:rsidR="00D272F6" w:rsidRPr="00324858" w:rsidRDefault="00741A5B" w:rsidP="00741A5B">
            <w:pPr>
              <w:jc w:val="center"/>
              <w:rPr>
                <w:b/>
                <w:lang w:val="fr-FR"/>
              </w:rPr>
            </w:pPr>
            <w:r>
              <w:rPr>
                <w:b/>
                <w:lang w:val="fr-FR"/>
              </w:rPr>
              <w:t>Zone/Axes du projet</w:t>
            </w:r>
          </w:p>
        </w:tc>
        <w:tc>
          <w:tcPr>
            <w:tcW w:w="1122" w:type="dxa"/>
            <w:shd w:val="clear" w:color="auto" w:fill="BFBFBF" w:themeFill="background1" w:themeFillShade="BF"/>
            <w:vAlign w:val="center"/>
          </w:tcPr>
          <w:p w14:paraId="19B5D867" w14:textId="77777777" w:rsidR="00D272F6" w:rsidRPr="00324858" w:rsidRDefault="00D272F6" w:rsidP="00741A5B">
            <w:pPr>
              <w:jc w:val="center"/>
              <w:rPr>
                <w:b/>
                <w:lang w:val="fr-FR"/>
              </w:rPr>
            </w:pPr>
            <w:r w:rsidRPr="00324858">
              <w:rPr>
                <w:b/>
                <w:lang w:val="fr-FR"/>
              </w:rPr>
              <w:t>Secteur</w:t>
            </w:r>
          </w:p>
        </w:tc>
        <w:tc>
          <w:tcPr>
            <w:tcW w:w="1415" w:type="dxa"/>
            <w:shd w:val="clear" w:color="auto" w:fill="BFBFBF" w:themeFill="background1" w:themeFillShade="BF"/>
            <w:vAlign w:val="center"/>
          </w:tcPr>
          <w:p w14:paraId="703BB38B" w14:textId="6D0BAB86" w:rsidR="00D272F6" w:rsidRPr="00324858" w:rsidRDefault="00741A5B" w:rsidP="00741A5B">
            <w:pPr>
              <w:jc w:val="center"/>
              <w:rPr>
                <w:b/>
                <w:lang w:val="fr-FR"/>
              </w:rPr>
            </w:pPr>
            <w:r>
              <w:rPr>
                <w:b/>
                <w:lang w:val="fr-FR"/>
              </w:rPr>
              <w:t>No. de bénéficiaires c</w:t>
            </w:r>
            <w:r w:rsidR="00D272F6" w:rsidRPr="00324858">
              <w:rPr>
                <w:b/>
                <w:lang w:val="fr-FR"/>
              </w:rPr>
              <w:t>ibl</w:t>
            </w:r>
            <w:r w:rsidR="00047168">
              <w:rPr>
                <w:b/>
                <w:lang w:val="fr-FR"/>
              </w:rPr>
              <w:t>é</w:t>
            </w:r>
            <w:r w:rsidR="00D272F6" w:rsidRPr="00324858">
              <w:rPr>
                <w:b/>
                <w:lang w:val="fr-FR"/>
              </w:rPr>
              <w:t>s</w:t>
            </w:r>
          </w:p>
        </w:tc>
        <w:tc>
          <w:tcPr>
            <w:tcW w:w="1560" w:type="dxa"/>
            <w:shd w:val="clear" w:color="auto" w:fill="BFBFBF" w:themeFill="background1" w:themeFillShade="BF"/>
            <w:vAlign w:val="center"/>
          </w:tcPr>
          <w:p w14:paraId="3FFF7A40" w14:textId="2EC1605E" w:rsidR="00D272F6" w:rsidRPr="00D272F6" w:rsidRDefault="00741A5B" w:rsidP="00741A5B">
            <w:pPr>
              <w:jc w:val="center"/>
              <w:rPr>
                <w:sz w:val="18"/>
                <w:szCs w:val="18"/>
                <w:lang w:val="fr-FR"/>
              </w:rPr>
            </w:pPr>
            <w:r>
              <w:rPr>
                <w:b/>
                <w:lang w:val="fr-FR"/>
              </w:rPr>
              <w:t>Intervention m</w:t>
            </w:r>
            <w:r w:rsidR="00D272F6" w:rsidRPr="00D272F6">
              <w:rPr>
                <w:b/>
                <w:lang w:val="fr-FR"/>
              </w:rPr>
              <w:t>onétaire ?</w:t>
            </w:r>
          </w:p>
          <w:p w14:paraId="3D63CA51" w14:textId="4701CD6E" w:rsidR="00D272F6" w:rsidRDefault="00D272F6" w:rsidP="00741A5B">
            <w:pPr>
              <w:jc w:val="center"/>
              <w:rPr>
                <w:b/>
                <w:i/>
                <w:lang w:val="fr-FR"/>
              </w:rPr>
            </w:pPr>
            <w:r w:rsidRPr="00324858">
              <w:rPr>
                <w:i/>
                <w:sz w:val="18"/>
                <w:szCs w:val="18"/>
                <w:lang w:val="fr-FR"/>
              </w:rPr>
              <w:t>(cash et/ou voucher</w:t>
            </w:r>
            <w:r>
              <w:rPr>
                <w:i/>
                <w:sz w:val="18"/>
                <w:szCs w:val="18"/>
                <w:lang w:val="fr-FR"/>
              </w:rPr>
              <w:t>/approche hybride</w:t>
            </w:r>
            <w:r w:rsidRPr="00324858">
              <w:rPr>
                <w:i/>
                <w:sz w:val="18"/>
                <w:szCs w:val="18"/>
                <w:lang w:val="fr-FR"/>
              </w:rPr>
              <w:t>)</w:t>
            </w:r>
          </w:p>
        </w:tc>
        <w:tc>
          <w:tcPr>
            <w:tcW w:w="1818" w:type="dxa"/>
            <w:shd w:val="clear" w:color="auto" w:fill="BFBFBF" w:themeFill="background1" w:themeFillShade="BF"/>
            <w:vAlign w:val="center"/>
          </w:tcPr>
          <w:p w14:paraId="385551C7" w14:textId="349EFB34" w:rsidR="00D272F6" w:rsidRDefault="00741A5B" w:rsidP="00741A5B">
            <w:pPr>
              <w:jc w:val="center"/>
              <w:rPr>
                <w:lang w:val="fr-FR"/>
              </w:rPr>
            </w:pPr>
            <w:r>
              <w:rPr>
                <w:b/>
                <w:lang w:val="fr-FR"/>
              </w:rPr>
              <w:t>Modalité de distribution/</w:t>
            </w:r>
            <w:r w:rsidR="00D272F6">
              <w:rPr>
                <w:b/>
                <w:lang w:val="fr-FR"/>
              </w:rPr>
              <w:t xml:space="preserve"> Fournisseurs </w:t>
            </w:r>
            <w:r>
              <w:rPr>
                <w:b/>
                <w:lang w:val="fr-FR"/>
              </w:rPr>
              <w:t>de services f</w:t>
            </w:r>
            <w:r w:rsidR="00D272F6">
              <w:rPr>
                <w:b/>
                <w:lang w:val="fr-FR"/>
              </w:rPr>
              <w:t>inanciers</w:t>
            </w:r>
            <w:r w:rsidR="00D272F6">
              <w:rPr>
                <w:lang w:val="fr-FR"/>
              </w:rPr>
              <w:t xml:space="preserve"> </w:t>
            </w:r>
            <w:r w:rsidR="003F07A3">
              <w:rPr>
                <w:lang w:val="fr-FR"/>
              </w:rPr>
              <w:t>(FSF)</w:t>
            </w:r>
          </w:p>
          <w:p w14:paraId="3C2F1CA7" w14:textId="7C9EF539" w:rsidR="00D272F6" w:rsidRPr="00324858" w:rsidRDefault="00D272F6" w:rsidP="00741A5B">
            <w:pPr>
              <w:jc w:val="center"/>
              <w:rPr>
                <w:lang w:val="fr-FR"/>
              </w:rPr>
            </w:pPr>
            <w:r w:rsidRPr="00324858">
              <w:rPr>
                <w:i/>
                <w:sz w:val="18"/>
                <w:szCs w:val="18"/>
                <w:lang w:val="fr-FR"/>
              </w:rPr>
              <w:t>(espèces, direct,</w:t>
            </w:r>
            <w:r w:rsidR="00047168">
              <w:rPr>
                <w:i/>
                <w:sz w:val="18"/>
                <w:szCs w:val="18"/>
                <w:lang w:val="fr-FR"/>
              </w:rPr>
              <w:t xml:space="preserve"> transfert mobile</w:t>
            </w:r>
            <w:r w:rsidRPr="00324858">
              <w:rPr>
                <w:i/>
                <w:sz w:val="18"/>
                <w:szCs w:val="18"/>
                <w:lang w:val="fr-FR"/>
              </w:rPr>
              <w:t>, espèces en agence, transfert bancaire)</w:t>
            </w:r>
          </w:p>
        </w:tc>
        <w:tc>
          <w:tcPr>
            <w:tcW w:w="2241" w:type="dxa"/>
            <w:shd w:val="clear" w:color="auto" w:fill="BFBFBF" w:themeFill="background1" w:themeFillShade="BF"/>
            <w:vAlign w:val="center"/>
          </w:tcPr>
          <w:p w14:paraId="766B18F1" w14:textId="77777777" w:rsidR="00D272F6" w:rsidRDefault="00D272F6" w:rsidP="00741A5B">
            <w:pPr>
              <w:jc w:val="center"/>
              <w:rPr>
                <w:b/>
                <w:lang w:val="fr-FR"/>
              </w:rPr>
            </w:pPr>
            <w:r>
              <w:rPr>
                <w:b/>
                <w:lang w:val="fr-FR"/>
              </w:rPr>
              <w:t>Documents ou analyses disponible qui sont pertinent au projet abri et la date:</w:t>
            </w:r>
          </w:p>
          <w:p w14:paraId="05A8D36F" w14:textId="3D476C90" w:rsidR="00D272F6" w:rsidRPr="00D272F6" w:rsidRDefault="00D272F6" w:rsidP="00741A5B">
            <w:pPr>
              <w:jc w:val="center"/>
              <w:rPr>
                <w:i/>
                <w:sz w:val="20"/>
                <w:szCs w:val="20"/>
                <w:lang w:val="fr-FR"/>
              </w:rPr>
            </w:pPr>
            <w:r w:rsidRPr="00D272F6">
              <w:rPr>
                <w:i/>
                <w:sz w:val="20"/>
                <w:szCs w:val="20"/>
                <w:lang w:val="fr-FR"/>
              </w:rPr>
              <w:t>(Analyses des march</w:t>
            </w:r>
            <w:r w:rsidR="00047168">
              <w:rPr>
                <w:i/>
                <w:sz w:val="20"/>
                <w:szCs w:val="20"/>
                <w:lang w:val="fr-FR"/>
              </w:rPr>
              <w:t>é</w:t>
            </w:r>
            <w:r w:rsidRPr="00D272F6">
              <w:rPr>
                <w:i/>
                <w:sz w:val="20"/>
                <w:szCs w:val="20"/>
                <w:lang w:val="fr-FR"/>
              </w:rPr>
              <w:t>s du secteur abri, analyse environnemental</w:t>
            </w:r>
            <w:r w:rsidR="00047168">
              <w:rPr>
                <w:i/>
                <w:sz w:val="20"/>
                <w:szCs w:val="20"/>
                <w:lang w:val="fr-FR"/>
              </w:rPr>
              <w:t>e</w:t>
            </w:r>
            <w:r w:rsidRPr="00D272F6">
              <w:rPr>
                <w:i/>
                <w:sz w:val="20"/>
                <w:szCs w:val="20"/>
                <w:lang w:val="fr-FR"/>
              </w:rPr>
              <w:t xml:space="preserve">, main d’œuvre ;  </w:t>
            </w:r>
            <w:r w:rsidR="003F07A3">
              <w:rPr>
                <w:i/>
                <w:sz w:val="20"/>
                <w:szCs w:val="20"/>
                <w:lang w:val="fr-FR"/>
              </w:rPr>
              <w:t>FSF</w:t>
            </w:r>
            <w:r w:rsidR="00D27A5B">
              <w:rPr>
                <w:i/>
                <w:sz w:val="20"/>
                <w:szCs w:val="20"/>
                <w:lang w:val="fr-FR"/>
              </w:rPr>
              <w:t>)</w:t>
            </w:r>
          </w:p>
        </w:tc>
      </w:tr>
      <w:tr w:rsidR="00D272F6" w:rsidRPr="00B32BC9" w14:paraId="51E6892D" w14:textId="77777777" w:rsidTr="005551A2">
        <w:tc>
          <w:tcPr>
            <w:tcW w:w="1878" w:type="dxa"/>
          </w:tcPr>
          <w:p w14:paraId="100898F2" w14:textId="77777777" w:rsidR="00D272F6" w:rsidRDefault="00D272F6" w:rsidP="00B87DF2">
            <w:pPr>
              <w:jc w:val="both"/>
              <w:rPr>
                <w:b/>
                <w:i/>
                <w:lang w:val="fr-FR"/>
              </w:rPr>
            </w:pPr>
          </w:p>
          <w:p w14:paraId="52AC0BCC" w14:textId="77777777" w:rsidR="008A123A" w:rsidRDefault="008A123A" w:rsidP="00B87DF2">
            <w:pPr>
              <w:jc w:val="both"/>
              <w:rPr>
                <w:b/>
                <w:i/>
                <w:lang w:val="fr-FR"/>
              </w:rPr>
            </w:pPr>
          </w:p>
        </w:tc>
        <w:tc>
          <w:tcPr>
            <w:tcW w:w="1301" w:type="dxa"/>
          </w:tcPr>
          <w:p w14:paraId="2D4D7A16" w14:textId="77777777" w:rsidR="00D272F6" w:rsidRDefault="00D272F6" w:rsidP="00B87DF2">
            <w:pPr>
              <w:jc w:val="both"/>
              <w:rPr>
                <w:b/>
                <w:i/>
                <w:lang w:val="fr-FR"/>
              </w:rPr>
            </w:pPr>
          </w:p>
        </w:tc>
        <w:tc>
          <w:tcPr>
            <w:tcW w:w="1122" w:type="dxa"/>
          </w:tcPr>
          <w:p w14:paraId="105163D4" w14:textId="77777777" w:rsidR="00D272F6" w:rsidRDefault="00D272F6" w:rsidP="00B87DF2">
            <w:pPr>
              <w:jc w:val="both"/>
              <w:rPr>
                <w:b/>
                <w:i/>
                <w:lang w:val="fr-FR"/>
              </w:rPr>
            </w:pPr>
          </w:p>
        </w:tc>
        <w:tc>
          <w:tcPr>
            <w:tcW w:w="1415" w:type="dxa"/>
          </w:tcPr>
          <w:p w14:paraId="1D6F7A95" w14:textId="77777777" w:rsidR="00D272F6" w:rsidRDefault="00D272F6" w:rsidP="00B87DF2">
            <w:pPr>
              <w:jc w:val="both"/>
              <w:rPr>
                <w:b/>
                <w:i/>
                <w:lang w:val="fr-FR"/>
              </w:rPr>
            </w:pPr>
          </w:p>
        </w:tc>
        <w:tc>
          <w:tcPr>
            <w:tcW w:w="1560" w:type="dxa"/>
          </w:tcPr>
          <w:p w14:paraId="58BE734E" w14:textId="77777777" w:rsidR="00D272F6" w:rsidRDefault="00D272F6" w:rsidP="00B87DF2">
            <w:pPr>
              <w:jc w:val="both"/>
              <w:rPr>
                <w:b/>
                <w:i/>
                <w:lang w:val="fr-FR"/>
              </w:rPr>
            </w:pPr>
          </w:p>
        </w:tc>
        <w:tc>
          <w:tcPr>
            <w:tcW w:w="1818" w:type="dxa"/>
          </w:tcPr>
          <w:p w14:paraId="1D5A54A0" w14:textId="77777777" w:rsidR="00D272F6" w:rsidRDefault="00D272F6" w:rsidP="00B87DF2">
            <w:pPr>
              <w:jc w:val="both"/>
              <w:rPr>
                <w:b/>
                <w:i/>
                <w:lang w:val="fr-FR"/>
              </w:rPr>
            </w:pPr>
          </w:p>
        </w:tc>
        <w:tc>
          <w:tcPr>
            <w:tcW w:w="2241" w:type="dxa"/>
          </w:tcPr>
          <w:p w14:paraId="2D6D3712" w14:textId="77777777" w:rsidR="00D272F6" w:rsidRDefault="00D272F6" w:rsidP="00B87DF2">
            <w:pPr>
              <w:jc w:val="both"/>
              <w:rPr>
                <w:b/>
                <w:i/>
                <w:lang w:val="fr-FR"/>
              </w:rPr>
            </w:pPr>
          </w:p>
        </w:tc>
      </w:tr>
      <w:tr w:rsidR="00D272F6" w:rsidRPr="00B32BC9" w14:paraId="0DFA9BC8" w14:textId="77777777" w:rsidTr="005551A2">
        <w:tc>
          <w:tcPr>
            <w:tcW w:w="1878" w:type="dxa"/>
          </w:tcPr>
          <w:p w14:paraId="34E03DDA" w14:textId="77777777" w:rsidR="00D272F6" w:rsidRDefault="00D272F6" w:rsidP="00B87DF2">
            <w:pPr>
              <w:jc w:val="both"/>
              <w:rPr>
                <w:b/>
                <w:i/>
                <w:lang w:val="fr-FR"/>
              </w:rPr>
            </w:pPr>
          </w:p>
          <w:p w14:paraId="142962CF" w14:textId="77777777" w:rsidR="008A123A" w:rsidRDefault="008A123A" w:rsidP="00B87DF2">
            <w:pPr>
              <w:jc w:val="both"/>
              <w:rPr>
                <w:b/>
                <w:i/>
                <w:lang w:val="fr-FR"/>
              </w:rPr>
            </w:pPr>
          </w:p>
        </w:tc>
        <w:tc>
          <w:tcPr>
            <w:tcW w:w="1301" w:type="dxa"/>
          </w:tcPr>
          <w:p w14:paraId="12C0626A" w14:textId="77777777" w:rsidR="00D272F6" w:rsidRDefault="00D272F6" w:rsidP="00B87DF2">
            <w:pPr>
              <w:jc w:val="both"/>
              <w:rPr>
                <w:b/>
                <w:i/>
                <w:lang w:val="fr-FR"/>
              </w:rPr>
            </w:pPr>
          </w:p>
        </w:tc>
        <w:tc>
          <w:tcPr>
            <w:tcW w:w="1122" w:type="dxa"/>
          </w:tcPr>
          <w:p w14:paraId="798C2D5C" w14:textId="77777777" w:rsidR="00D272F6" w:rsidRDefault="00D272F6" w:rsidP="00B87DF2">
            <w:pPr>
              <w:jc w:val="both"/>
              <w:rPr>
                <w:b/>
                <w:i/>
                <w:lang w:val="fr-FR"/>
              </w:rPr>
            </w:pPr>
          </w:p>
        </w:tc>
        <w:tc>
          <w:tcPr>
            <w:tcW w:w="1415" w:type="dxa"/>
          </w:tcPr>
          <w:p w14:paraId="11B50CC0" w14:textId="77777777" w:rsidR="00D272F6" w:rsidRDefault="00D272F6" w:rsidP="00B87DF2">
            <w:pPr>
              <w:jc w:val="both"/>
              <w:rPr>
                <w:b/>
                <w:i/>
                <w:lang w:val="fr-FR"/>
              </w:rPr>
            </w:pPr>
          </w:p>
        </w:tc>
        <w:tc>
          <w:tcPr>
            <w:tcW w:w="1560" w:type="dxa"/>
          </w:tcPr>
          <w:p w14:paraId="69B6CBA2" w14:textId="77777777" w:rsidR="00D272F6" w:rsidRDefault="00D272F6" w:rsidP="00B87DF2">
            <w:pPr>
              <w:jc w:val="both"/>
              <w:rPr>
                <w:b/>
                <w:i/>
                <w:lang w:val="fr-FR"/>
              </w:rPr>
            </w:pPr>
          </w:p>
        </w:tc>
        <w:tc>
          <w:tcPr>
            <w:tcW w:w="1818" w:type="dxa"/>
          </w:tcPr>
          <w:p w14:paraId="24AEF44C" w14:textId="77777777" w:rsidR="00D272F6" w:rsidRDefault="00D272F6" w:rsidP="00B87DF2">
            <w:pPr>
              <w:jc w:val="both"/>
              <w:rPr>
                <w:b/>
                <w:i/>
                <w:lang w:val="fr-FR"/>
              </w:rPr>
            </w:pPr>
          </w:p>
        </w:tc>
        <w:tc>
          <w:tcPr>
            <w:tcW w:w="2241" w:type="dxa"/>
          </w:tcPr>
          <w:p w14:paraId="66DED768" w14:textId="77777777" w:rsidR="00D272F6" w:rsidRDefault="00D272F6" w:rsidP="00B87DF2">
            <w:pPr>
              <w:jc w:val="both"/>
              <w:rPr>
                <w:b/>
                <w:i/>
                <w:lang w:val="fr-FR"/>
              </w:rPr>
            </w:pPr>
          </w:p>
        </w:tc>
      </w:tr>
      <w:tr w:rsidR="00D272F6" w:rsidRPr="00B32BC9" w14:paraId="49A8CAC3" w14:textId="77777777" w:rsidTr="005551A2">
        <w:tc>
          <w:tcPr>
            <w:tcW w:w="1878" w:type="dxa"/>
          </w:tcPr>
          <w:p w14:paraId="4F886B49" w14:textId="77777777" w:rsidR="00D272F6" w:rsidRDefault="00D272F6" w:rsidP="00B87DF2">
            <w:pPr>
              <w:jc w:val="both"/>
              <w:rPr>
                <w:b/>
                <w:i/>
                <w:lang w:val="fr-FR"/>
              </w:rPr>
            </w:pPr>
          </w:p>
          <w:p w14:paraId="623709D1" w14:textId="77777777" w:rsidR="008A123A" w:rsidRDefault="008A123A" w:rsidP="00B87DF2">
            <w:pPr>
              <w:jc w:val="both"/>
              <w:rPr>
                <w:b/>
                <w:i/>
                <w:lang w:val="fr-FR"/>
              </w:rPr>
            </w:pPr>
          </w:p>
        </w:tc>
        <w:tc>
          <w:tcPr>
            <w:tcW w:w="1301" w:type="dxa"/>
          </w:tcPr>
          <w:p w14:paraId="74807FAC" w14:textId="77777777" w:rsidR="00D272F6" w:rsidRDefault="00D272F6" w:rsidP="00B87DF2">
            <w:pPr>
              <w:jc w:val="both"/>
              <w:rPr>
                <w:b/>
                <w:i/>
                <w:lang w:val="fr-FR"/>
              </w:rPr>
            </w:pPr>
          </w:p>
        </w:tc>
        <w:tc>
          <w:tcPr>
            <w:tcW w:w="1122" w:type="dxa"/>
          </w:tcPr>
          <w:p w14:paraId="00AEE725" w14:textId="77777777" w:rsidR="00D272F6" w:rsidRDefault="00D272F6" w:rsidP="00B87DF2">
            <w:pPr>
              <w:jc w:val="both"/>
              <w:rPr>
                <w:b/>
                <w:i/>
                <w:lang w:val="fr-FR"/>
              </w:rPr>
            </w:pPr>
          </w:p>
        </w:tc>
        <w:tc>
          <w:tcPr>
            <w:tcW w:w="1415" w:type="dxa"/>
          </w:tcPr>
          <w:p w14:paraId="50E61B15" w14:textId="77777777" w:rsidR="00D272F6" w:rsidRDefault="00D272F6" w:rsidP="00B87DF2">
            <w:pPr>
              <w:jc w:val="both"/>
              <w:rPr>
                <w:b/>
                <w:i/>
                <w:lang w:val="fr-FR"/>
              </w:rPr>
            </w:pPr>
          </w:p>
        </w:tc>
        <w:tc>
          <w:tcPr>
            <w:tcW w:w="1560" w:type="dxa"/>
          </w:tcPr>
          <w:p w14:paraId="26A9C7A7" w14:textId="77777777" w:rsidR="00D272F6" w:rsidRDefault="00D272F6" w:rsidP="00B87DF2">
            <w:pPr>
              <w:jc w:val="both"/>
              <w:rPr>
                <w:b/>
                <w:i/>
                <w:lang w:val="fr-FR"/>
              </w:rPr>
            </w:pPr>
          </w:p>
        </w:tc>
        <w:tc>
          <w:tcPr>
            <w:tcW w:w="1818" w:type="dxa"/>
          </w:tcPr>
          <w:p w14:paraId="5A5D1A7F" w14:textId="77777777" w:rsidR="00D272F6" w:rsidRDefault="00D272F6" w:rsidP="00B87DF2">
            <w:pPr>
              <w:jc w:val="both"/>
              <w:rPr>
                <w:b/>
                <w:i/>
                <w:lang w:val="fr-FR"/>
              </w:rPr>
            </w:pPr>
          </w:p>
        </w:tc>
        <w:tc>
          <w:tcPr>
            <w:tcW w:w="2241" w:type="dxa"/>
          </w:tcPr>
          <w:p w14:paraId="40CE6941" w14:textId="77777777" w:rsidR="00D272F6" w:rsidRDefault="00D272F6" w:rsidP="00B87DF2">
            <w:pPr>
              <w:jc w:val="both"/>
              <w:rPr>
                <w:b/>
                <w:i/>
                <w:lang w:val="fr-FR"/>
              </w:rPr>
            </w:pPr>
          </w:p>
        </w:tc>
      </w:tr>
    </w:tbl>
    <w:p w14:paraId="58C51196" w14:textId="0AD07D13" w:rsidR="004B47DD" w:rsidRDefault="00B629F0" w:rsidP="00B87DF2">
      <w:pPr>
        <w:jc w:val="both"/>
        <w:rPr>
          <w:ins w:id="1" w:author="Julia Mason Lewis" w:date="2019-02-14T12:11:00Z"/>
          <w:lang w:val="fr-FR"/>
        </w:rPr>
      </w:pPr>
      <w:r>
        <w:rPr>
          <w:lang w:val="fr-FR"/>
        </w:rPr>
        <w:t xml:space="preserve">Ces informations sont </w:t>
      </w:r>
      <w:r w:rsidR="009B72D8">
        <w:rPr>
          <w:lang w:val="fr-FR"/>
        </w:rPr>
        <w:t>importantes</w:t>
      </w:r>
      <w:r>
        <w:rPr>
          <w:lang w:val="fr-FR"/>
        </w:rPr>
        <w:t xml:space="preserve"> pour identifier </w:t>
      </w:r>
      <w:r w:rsidR="009B72D8">
        <w:rPr>
          <w:lang w:val="fr-FR"/>
        </w:rPr>
        <w:t xml:space="preserve">les autres organisations qui travaillent soit dans le secteur abri, soit dans les autres secteurs avec une approche monétaire pour assurer que les activités sont coordonnées, les transferts monétaires sont complémentaires </w:t>
      </w:r>
      <w:r w:rsidR="00E94DDB">
        <w:rPr>
          <w:lang w:val="fr-FR"/>
        </w:rPr>
        <w:t xml:space="preserve">et pour identifier les opportunités de collaboration. </w:t>
      </w:r>
      <w:r w:rsidR="00384AC1">
        <w:rPr>
          <w:lang w:val="fr-FR"/>
        </w:rPr>
        <w:t xml:space="preserve"> Ces informations vous </w:t>
      </w:r>
      <w:r w:rsidR="009C1139">
        <w:rPr>
          <w:lang w:val="fr-FR"/>
        </w:rPr>
        <w:t>guideraient</w:t>
      </w:r>
      <w:r w:rsidR="00384AC1">
        <w:rPr>
          <w:lang w:val="fr-FR"/>
        </w:rPr>
        <w:t xml:space="preserve"> vers les organisations </w:t>
      </w:r>
      <w:r w:rsidR="009C1139">
        <w:rPr>
          <w:lang w:val="fr-FR"/>
        </w:rPr>
        <w:t xml:space="preserve">qu’il faut </w:t>
      </w:r>
      <w:r w:rsidR="005551A2">
        <w:rPr>
          <w:lang w:val="fr-FR"/>
        </w:rPr>
        <w:t>consulté</w:t>
      </w:r>
      <w:r w:rsidR="009C1139">
        <w:rPr>
          <w:lang w:val="fr-FR"/>
        </w:rPr>
        <w:t xml:space="preserve"> </w:t>
      </w:r>
      <w:r w:rsidR="00384AC1">
        <w:rPr>
          <w:lang w:val="fr-FR"/>
        </w:rPr>
        <w:t>(</w:t>
      </w:r>
      <w:r w:rsidR="00384AC1" w:rsidRPr="00747CEF">
        <w:rPr>
          <w:i/>
          <w:lang w:val="fr-FR"/>
        </w:rPr>
        <w:t>Fiche 4A</w:t>
      </w:r>
      <w:r w:rsidR="00384AC1">
        <w:rPr>
          <w:lang w:val="fr-FR"/>
        </w:rPr>
        <w:t xml:space="preserve">).  </w:t>
      </w:r>
      <w:r w:rsidR="00EF1F21">
        <w:rPr>
          <w:lang w:val="fr-FR"/>
        </w:rPr>
        <w:t xml:space="preserve"> Il est aussi important d’identifier s’il y a déjà </w:t>
      </w:r>
      <w:r w:rsidR="00C46389">
        <w:rPr>
          <w:lang w:val="fr-FR"/>
        </w:rPr>
        <w:t>les</w:t>
      </w:r>
      <w:r w:rsidR="00EF1F21">
        <w:rPr>
          <w:lang w:val="fr-FR"/>
        </w:rPr>
        <w:t xml:space="preserve"> </w:t>
      </w:r>
      <w:r w:rsidR="00C46389">
        <w:rPr>
          <w:lang w:val="fr-FR"/>
        </w:rPr>
        <w:t xml:space="preserve">études/analyses de marchés </w:t>
      </w:r>
      <w:r w:rsidR="009C1139">
        <w:rPr>
          <w:lang w:val="fr-FR"/>
        </w:rPr>
        <w:t>faites</w:t>
      </w:r>
      <w:r w:rsidR="00747CEF">
        <w:rPr>
          <w:lang w:val="fr-FR"/>
        </w:rPr>
        <w:t xml:space="preserve"> (</w:t>
      </w:r>
      <w:r w:rsidR="00047168">
        <w:rPr>
          <w:lang w:val="fr-FR"/>
        </w:rPr>
        <w:t>d’une période allant à</w:t>
      </w:r>
      <w:r w:rsidR="00747CEF">
        <w:rPr>
          <w:lang w:val="fr-FR"/>
        </w:rPr>
        <w:t xml:space="preserve"> moins de 6 mois) </w:t>
      </w:r>
      <w:r w:rsidR="00C46389">
        <w:rPr>
          <w:lang w:val="fr-FR"/>
        </w:rPr>
        <w:t>pour éviter une duplication de travaux et pour profiter des informations déjà collect</w:t>
      </w:r>
      <w:r w:rsidR="00047168">
        <w:rPr>
          <w:lang w:val="fr-FR"/>
        </w:rPr>
        <w:t>ée</w:t>
      </w:r>
      <w:r w:rsidR="00C46389">
        <w:rPr>
          <w:lang w:val="fr-FR"/>
        </w:rPr>
        <w:t xml:space="preserve">s. </w:t>
      </w:r>
    </w:p>
    <w:p w14:paraId="22E8479E" w14:textId="11A0982C" w:rsidR="00221C57" w:rsidRDefault="00221C57" w:rsidP="005551A2">
      <w:pPr>
        <w:jc w:val="both"/>
        <w:rPr>
          <w:lang w:val="fr-FR"/>
        </w:rPr>
      </w:pPr>
    </w:p>
    <w:p w14:paraId="2CE06447" w14:textId="3795676F" w:rsidR="005551A2" w:rsidRDefault="005551A2" w:rsidP="00B40776">
      <w:pPr>
        <w:pStyle w:val="ListParagraph"/>
        <w:numPr>
          <w:ilvl w:val="0"/>
          <w:numId w:val="20"/>
        </w:numPr>
        <w:ind w:left="709"/>
        <w:jc w:val="both"/>
        <w:rPr>
          <w:b/>
          <w:i/>
          <w:sz w:val="28"/>
          <w:szCs w:val="28"/>
          <w:u w:val="single"/>
          <w:lang w:val="fr-FR"/>
        </w:rPr>
      </w:pPr>
      <w:r>
        <w:rPr>
          <w:b/>
          <w:i/>
          <w:sz w:val="28"/>
          <w:szCs w:val="28"/>
          <w:u w:val="single"/>
          <w:lang w:val="fr-FR"/>
        </w:rPr>
        <w:t>Information contextuelles – autres sources secondaires</w:t>
      </w:r>
    </w:p>
    <w:p w14:paraId="3773B469" w14:textId="77777777" w:rsidR="005551A2" w:rsidRDefault="005551A2" w:rsidP="005551A2">
      <w:pPr>
        <w:jc w:val="both"/>
        <w:rPr>
          <w:lang w:val="fr-FR"/>
        </w:rPr>
      </w:pPr>
      <w:r>
        <w:rPr>
          <w:lang w:val="fr-FR"/>
        </w:rPr>
        <w:t>Faire une liste des sources de données secondaires qu’il faut consulter sur le contexte de votre programme. Cela pourrait inclure :</w:t>
      </w:r>
    </w:p>
    <w:p w14:paraId="6CDCF7F5" w14:textId="011EDD85" w:rsidR="005551A2" w:rsidRDefault="005551A2" w:rsidP="005551A2">
      <w:pPr>
        <w:pStyle w:val="ListParagraph"/>
        <w:numPr>
          <w:ilvl w:val="0"/>
          <w:numId w:val="19"/>
        </w:numPr>
        <w:jc w:val="both"/>
        <w:rPr>
          <w:lang w:val="fr-FR"/>
        </w:rPr>
      </w:pPr>
      <w:r>
        <w:rPr>
          <w:lang w:val="fr-FR"/>
        </w:rPr>
        <w:t xml:space="preserve">Les lois et les politiques qui sont liées à la construction, l’environnement, la main d’œuvre etc. </w:t>
      </w:r>
    </w:p>
    <w:p w14:paraId="74216DB5" w14:textId="77777777" w:rsidR="005551A2" w:rsidRDefault="005551A2" w:rsidP="005551A2">
      <w:pPr>
        <w:pStyle w:val="ListParagraph"/>
        <w:numPr>
          <w:ilvl w:val="0"/>
          <w:numId w:val="19"/>
        </w:numPr>
        <w:jc w:val="both"/>
        <w:rPr>
          <w:lang w:val="fr-FR"/>
        </w:rPr>
      </w:pPr>
      <w:r>
        <w:rPr>
          <w:lang w:val="fr-FR"/>
        </w:rPr>
        <w:t>Les documents du GTA qui concernent les typologies, l’environnement etc. dans la zone</w:t>
      </w:r>
    </w:p>
    <w:p w14:paraId="21B31F71" w14:textId="19566746" w:rsidR="005551A2" w:rsidRDefault="005551A2" w:rsidP="005551A2">
      <w:pPr>
        <w:pStyle w:val="ListParagraph"/>
        <w:numPr>
          <w:ilvl w:val="0"/>
          <w:numId w:val="19"/>
        </w:numPr>
        <w:jc w:val="both"/>
        <w:rPr>
          <w:lang w:val="fr-FR"/>
        </w:rPr>
      </w:pPr>
      <w:r>
        <w:rPr>
          <w:lang w:val="fr-FR"/>
        </w:rPr>
        <w:t xml:space="preserve">Les documents sur le commerce de bois dans la région.  </w:t>
      </w:r>
    </w:p>
    <w:p w14:paraId="7B5B082F" w14:textId="54188E47" w:rsidR="005551A2" w:rsidRPr="005551A2" w:rsidRDefault="005551A2" w:rsidP="005551A2">
      <w:pPr>
        <w:pStyle w:val="ListParagraph"/>
        <w:numPr>
          <w:ilvl w:val="0"/>
          <w:numId w:val="19"/>
        </w:numPr>
        <w:jc w:val="both"/>
        <w:rPr>
          <w:lang w:val="fr-FR"/>
        </w:rPr>
      </w:pPr>
      <w:r>
        <w:rPr>
          <w:lang w:val="fr-FR"/>
        </w:rPr>
        <w:t xml:space="preserve">Les autres documents sur les expériences/leçons apprises des autres organisations dans la zone. </w:t>
      </w:r>
    </w:p>
    <w:p w14:paraId="4F30E85A" w14:textId="301F0253" w:rsidR="005551A2" w:rsidRPr="005551A2" w:rsidRDefault="005551A2" w:rsidP="005551A2">
      <w:pPr>
        <w:pBdr>
          <w:top w:val="single" w:sz="4" w:space="1" w:color="auto"/>
          <w:left w:val="single" w:sz="4" w:space="4" w:color="auto"/>
          <w:bottom w:val="single" w:sz="4" w:space="1" w:color="auto"/>
          <w:right w:val="single" w:sz="4" w:space="4" w:color="auto"/>
        </w:pBdr>
        <w:jc w:val="both"/>
        <w:rPr>
          <w:b/>
          <w:lang w:val="fr-FR"/>
        </w:rPr>
      </w:pPr>
      <w:r w:rsidRPr="005551A2">
        <w:rPr>
          <w:b/>
          <w:lang w:val="fr-FR"/>
        </w:rPr>
        <w:t xml:space="preserve">Noter les points importants </w:t>
      </w:r>
      <w:r w:rsidR="008806B7">
        <w:rPr>
          <w:b/>
          <w:lang w:val="fr-FR"/>
        </w:rPr>
        <w:t>sur ces points</w:t>
      </w:r>
      <w:r w:rsidRPr="005551A2">
        <w:rPr>
          <w:b/>
          <w:lang w:val="fr-FR"/>
        </w:rPr>
        <w:t xml:space="preserve"> avant d</w:t>
      </w:r>
      <w:r w:rsidR="008806B7">
        <w:rPr>
          <w:b/>
          <w:lang w:val="fr-FR"/>
        </w:rPr>
        <w:t>e planifier le</w:t>
      </w:r>
      <w:r>
        <w:rPr>
          <w:b/>
          <w:lang w:val="fr-FR"/>
        </w:rPr>
        <w:t xml:space="preserve"> reste de l’étude.  Noter aussi les gaps importants de votre connaissance et assurer qu’ils sont compléter avec les données à collecter sur terrain. </w:t>
      </w:r>
    </w:p>
    <w:sectPr w:rsidR="005551A2" w:rsidRPr="005551A2" w:rsidSect="00B32BC9">
      <w:headerReference w:type="default" r:id="rId11"/>
      <w:pgSz w:w="11907" w:h="16839" w:code="9"/>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6F81BB" w16cid:durableId="1F913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29504" w14:textId="77777777" w:rsidR="00D9339B" w:rsidRDefault="00D9339B" w:rsidP="009F7840">
      <w:pPr>
        <w:spacing w:after="0" w:line="240" w:lineRule="auto"/>
      </w:pPr>
      <w:r>
        <w:separator/>
      </w:r>
    </w:p>
  </w:endnote>
  <w:endnote w:type="continuationSeparator" w:id="0">
    <w:p w14:paraId="5E2E41AD" w14:textId="77777777" w:rsidR="00D9339B" w:rsidRDefault="00D9339B" w:rsidP="009F7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9671716"/>
      <w:docPartObj>
        <w:docPartGallery w:val="Page Numbers (Bottom of Page)"/>
        <w:docPartUnique/>
      </w:docPartObj>
    </w:sdtPr>
    <w:sdtEndPr>
      <w:rPr>
        <w:noProof/>
      </w:rPr>
    </w:sdtEndPr>
    <w:sdtContent>
      <w:p w14:paraId="5D818713" w14:textId="0CD44397" w:rsidR="006B1998" w:rsidRDefault="006B1998">
        <w:pPr>
          <w:pStyle w:val="Footer"/>
          <w:jc w:val="center"/>
        </w:pPr>
        <w:r>
          <w:fldChar w:fldCharType="begin"/>
        </w:r>
        <w:r>
          <w:instrText xml:space="preserve"> PAGE   \* MERGEFORMAT </w:instrText>
        </w:r>
        <w:r>
          <w:fldChar w:fldCharType="separate"/>
        </w:r>
        <w:r w:rsidR="007B3FEC">
          <w:rPr>
            <w:noProof/>
          </w:rPr>
          <w:t>5</w:t>
        </w:r>
        <w:r>
          <w:rPr>
            <w:noProof/>
          </w:rPr>
          <w:fldChar w:fldCharType="end"/>
        </w:r>
      </w:p>
    </w:sdtContent>
  </w:sdt>
  <w:p w14:paraId="5005BEE3" w14:textId="0B75C578" w:rsidR="008308F3" w:rsidRDefault="008308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1C70D" w14:textId="77777777" w:rsidR="00D9339B" w:rsidRDefault="00D9339B" w:rsidP="009F7840">
      <w:pPr>
        <w:spacing w:after="0" w:line="240" w:lineRule="auto"/>
      </w:pPr>
      <w:r>
        <w:separator/>
      </w:r>
    </w:p>
  </w:footnote>
  <w:footnote w:type="continuationSeparator" w:id="0">
    <w:p w14:paraId="7A243865" w14:textId="77777777" w:rsidR="00D9339B" w:rsidRDefault="00D9339B" w:rsidP="009F78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B58FF" w14:textId="12716877" w:rsidR="008308F3" w:rsidRPr="00BD7CF8" w:rsidRDefault="00CF6576" w:rsidP="000B1CB3">
    <w:pPr>
      <w:pStyle w:val="Header"/>
      <w:tabs>
        <w:tab w:val="clear" w:pos="9026"/>
        <w:tab w:val="right" w:pos="10206"/>
      </w:tabs>
      <w:rPr>
        <w:i/>
        <w:lang w:val="fr-FR"/>
      </w:rPr>
    </w:pPr>
    <w:r>
      <w:rPr>
        <w:i/>
        <w:noProof/>
        <w:lang w:val="en-GB" w:eastAsia="en-GB"/>
      </w:rPr>
      <w:drawing>
        <wp:anchor distT="0" distB="0" distL="114300" distR="114300" simplePos="0" relativeHeight="251658240" behindDoc="0" locked="0" layoutInCell="1" allowOverlap="1" wp14:anchorId="3469E60D" wp14:editId="4A3D0BDE">
          <wp:simplePos x="0" y="0"/>
          <wp:positionH relativeFrom="margin">
            <wp:posOffset>38100</wp:posOffset>
          </wp:positionH>
          <wp:positionV relativeFrom="paragraph">
            <wp:posOffset>-219075</wp:posOffset>
          </wp:positionV>
          <wp:extent cx="1981200" cy="2495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1200" cy="249555"/>
                  </a:xfrm>
                  <a:prstGeom prst="rect">
                    <a:avLst/>
                  </a:prstGeom>
                </pic:spPr>
              </pic:pic>
            </a:graphicData>
          </a:graphic>
          <wp14:sizeRelH relativeFrom="margin">
            <wp14:pctWidth>0</wp14:pctWidth>
          </wp14:sizeRelH>
          <wp14:sizeRelV relativeFrom="margin">
            <wp14:pctHeight>0</wp14:pctHeight>
          </wp14:sizeRelV>
        </wp:anchor>
      </w:drawing>
    </w:r>
    <w:r w:rsidR="008308F3">
      <w:rPr>
        <w:i/>
      </w:rPr>
      <w:tab/>
    </w:r>
    <w:r w:rsidR="008308F3">
      <w:rPr>
        <w:i/>
      </w:rPr>
      <w:tab/>
    </w:r>
    <w:r w:rsidR="008308F3" w:rsidRPr="00BD7CF8">
      <w:rPr>
        <w:i/>
        <w:lang w:val="fr-FR"/>
      </w:rPr>
      <w:t>Fiche 1A: Informations Préliminaires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A87FC" w14:textId="0CCF7861" w:rsidR="008308F3" w:rsidRPr="00BD7CF8" w:rsidRDefault="007E47F1" w:rsidP="007B3FEC">
    <w:pPr>
      <w:pStyle w:val="Header"/>
      <w:tabs>
        <w:tab w:val="clear" w:pos="9026"/>
        <w:tab w:val="left" w:pos="7305"/>
        <w:tab w:val="left" w:pos="10305"/>
      </w:tabs>
      <w:ind w:left="3407" w:firstLine="4513"/>
      <w:rPr>
        <w:i/>
        <w:lang w:val="fr-FR"/>
      </w:rPr>
    </w:pPr>
    <w:r>
      <w:rPr>
        <w:i/>
        <w:noProof/>
        <w:lang w:val="en-GB" w:eastAsia="en-GB"/>
      </w:rPr>
      <w:drawing>
        <wp:anchor distT="0" distB="0" distL="114300" distR="114300" simplePos="0" relativeHeight="251660288" behindDoc="0" locked="0" layoutInCell="1" allowOverlap="1" wp14:anchorId="2D97F759" wp14:editId="54090E56">
          <wp:simplePos x="0" y="0"/>
          <wp:positionH relativeFrom="margin">
            <wp:posOffset>85725</wp:posOffset>
          </wp:positionH>
          <wp:positionV relativeFrom="paragraph">
            <wp:posOffset>-180975</wp:posOffset>
          </wp:positionV>
          <wp:extent cx="1981200" cy="24955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1200" cy="249555"/>
                  </a:xfrm>
                  <a:prstGeom prst="rect">
                    <a:avLst/>
                  </a:prstGeom>
                </pic:spPr>
              </pic:pic>
            </a:graphicData>
          </a:graphic>
          <wp14:sizeRelH relativeFrom="margin">
            <wp14:pctWidth>0</wp14:pctWidth>
          </wp14:sizeRelH>
          <wp14:sizeRelV relativeFrom="margin">
            <wp14:pctHeight>0</wp14:pctHeight>
          </wp14:sizeRelV>
        </wp:anchor>
      </w:drawing>
    </w:r>
    <w:r w:rsidR="007B3FEC">
      <w:rPr>
        <w:i/>
        <w:lang w:val="fr-FR"/>
      </w:rPr>
      <w:tab/>
    </w:r>
    <w:r w:rsidR="007B3FEC">
      <w:rPr>
        <w:i/>
        <w:lang w:val="fr-FR"/>
      </w:rPr>
      <w:tab/>
    </w:r>
    <w:r w:rsidR="007B3FEC">
      <w:rPr>
        <w:i/>
        <w:lang w:val="fr-FR"/>
      </w:rPr>
      <w:tab/>
    </w:r>
    <w:r w:rsidR="007B3FEC" w:rsidRPr="00BD7CF8">
      <w:rPr>
        <w:i/>
        <w:lang w:val="fr-FR"/>
      </w:rPr>
      <w:t>Fiche 1A: Informations Préliminair</w:t>
    </w:r>
    <w:r w:rsidR="007B3FEC">
      <w:rPr>
        <w:i/>
        <w:lang w:val="fr-FR"/>
      </w:rPr>
      <w:t>es</w:t>
    </w:r>
    <w:r w:rsidR="007B3FEC">
      <w:rPr>
        <w:i/>
        <w:lang w:val="fr-FR"/>
      </w:rP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DEA2B" w14:textId="08F8257A" w:rsidR="008308F3" w:rsidRPr="00BD7CF8" w:rsidRDefault="007E47F1" w:rsidP="000B1CB3">
    <w:pPr>
      <w:pStyle w:val="Header"/>
      <w:tabs>
        <w:tab w:val="clear" w:pos="9026"/>
        <w:tab w:val="right" w:pos="10206"/>
      </w:tabs>
      <w:rPr>
        <w:i/>
        <w:lang w:val="fr-FR"/>
      </w:rPr>
    </w:pPr>
    <w:r>
      <w:rPr>
        <w:i/>
        <w:lang w:val="fr-FR"/>
      </w:rPr>
      <w:tab/>
    </w:r>
    <w:r>
      <w:rPr>
        <w:i/>
        <w:lang w:val="fr-FR"/>
      </w:rPr>
      <w:tab/>
    </w:r>
    <w:r w:rsidRPr="00BD7CF8">
      <w:rPr>
        <w:i/>
        <w:lang w:val="fr-FR"/>
      </w:rPr>
      <w:t>Fiche 1A: Informations Préliminaires</w:t>
    </w:r>
    <w:r>
      <w:rPr>
        <w:i/>
        <w:noProof/>
        <w:lang w:val="en-GB" w:eastAsia="en-GB"/>
      </w:rPr>
      <w:t xml:space="preserve"> </w:t>
    </w:r>
    <w:r>
      <w:rPr>
        <w:i/>
        <w:noProof/>
        <w:lang w:val="en-GB" w:eastAsia="en-GB"/>
      </w:rPr>
      <w:drawing>
        <wp:anchor distT="0" distB="0" distL="114300" distR="114300" simplePos="0" relativeHeight="251662336" behindDoc="0" locked="0" layoutInCell="1" allowOverlap="1" wp14:anchorId="2D6E6655" wp14:editId="13595E7C">
          <wp:simplePos x="0" y="0"/>
          <wp:positionH relativeFrom="margin">
            <wp:align>left</wp:align>
          </wp:positionH>
          <wp:positionV relativeFrom="paragraph">
            <wp:posOffset>9525</wp:posOffset>
          </wp:positionV>
          <wp:extent cx="1981200" cy="24955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elter Working Group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1200" cy="249555"/>
                  </a:xfrm>
                  <a:prstGeom prst="rect">
                    <a:avLst/>
                  </a:prstGeom>
                </pic:spPr>
              </pic:pic>
            </a:graphicData>
          </a:graphic>
          <wp14:sizeRelH relativeFrom="margin">
            <wp14:pctWidth>0</wp14:pctWidth>
          </wp14:sizeRelH>
          <wp14:sizeRelV relativeFrom="margin">
            <wp14:pctHeight>0</wp14:pctHeight>
          </wp14:sizeRelV>
        </wp:anchor>
      </w:drawing>
    </w:r>
    <w:r>
      <w:rPr>
        <w:i/>
      </w:rPr>
      <w:tab/>
    </w:r>
    <w:r>
      <w:rPr>
        <w:i/>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92A85"/>
    <w:multiLevelType w:val="hybridMultilevel"/>
    <w:tmpl w:val="6F00C760"/>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12830"/>
    <w:multiLevelType w:val="hybridMultilevel"/>
    <w:tmpl w:val="BDD8BCFE"/>
    <w:lvl w:ilvl="0" w:tplc="7A8E3B5C">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D44F87"/>
    <w:multiLevelType w:val="hybridMultilevel"/>
    <w:tmpl w:val="7774FBAE"/>
    <w:lvl w:ilvl="0" w:tplc="5C7EB5C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CC15B7C"/>
    <w:multiLevelType w:val="hybridMultilevel"/>
    <w:tmpl w:val="DF241D84"/>
    <w:lvl w:ilvl="0" w:tplc="3C4EDB8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2906C6A"/>
    <w:multiLevelType w:val="hybridMultilevel"/>
    <w:tmpl w:val="AF34FB8E"/>
    <w:lvl w:ilvl="0" w:tplc="5930F9EE">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382728"/>
    <w:multiLevelType w:val="hybridMultilevel"/>
    <w:tmpl w:val="926019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3D53CE"/>
    <w:multiLevelType w:val="hybridMultilevel"/>
    <w:tmpl w:val="28F0F14E"/>
    <w:lvl w:ilvl="0" w:tplc="FE5CD6A2">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154B9D"/>
    <w:multiLevelType w:val="hybridMultilevel"/>
    <w:tmpl w:val="45869FB8"/>
    <w:lvl w:ilvl="0" w:tplc="3F10949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4DEF1B1A"/>
    <w:multiLevelType w:val="hybridMultilevel"/>
    <w:tmpl w:val="28F0F14E"/>
    <w:lvl w:ilvl="0" w:tplc="FE5CD6A2">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3F77553"/>
    <w:multiLevelType w:val="hybridMultilevel"/>
    <w:tmpl w:val="99EEA45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5A011D34"/>
    <w:multiLevelType w:val="hybridMultilevel"/>
    <w:tmpl w:val="6F00C760"/>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533B4B"/>
    <w:multiLevelType w:val="hybridMultilevel"/>
    <w:tmpl w:val="EF260994"/>
    <w:lvl w:ilvl="0" w:tplc="1FB0E6E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DD6228D"/>
    <w:multiLevelType w:val="hybridMultilevel"/>
    <w:tmpl w:val="5128F630"/>
    <w:lvl w:ilvl="0" w:tplc="D36C81F6">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FA30FE"/>
    <w:multiLevelType w:val="hybridMultilevel"/>
    <w:tmpl w:val="8C6E01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E14439"/>
    <w:multiLevelType w:val="hybridMultilevel"/>
    <w:tmpl w:val="84B22840"/>
    <w:lvl w:ilvl="0" w:tplc="AF20F9C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631D1EA0"/>
    <w:multiLevelType w:val="hybridMultilevel"/>
    <w:tmpl w:val="75BC0D28"/>
    <w:lvl w:ilvl="0" w:tplc="32A2DFC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2266BE"/>
    <w:multiLevelType w:val="hybridMultilevel"/>
    <w:tmpl w:val="28F0F14E"/>
    <w:lvl w:ilvl="0" w:tplc="FE5CD6A2">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E06CBA"/>
    <w:multiLevelType w:val="hybridMultilevel"/>
    <w:tmpl w:val="03F2D5C2"/>
    <w:lvl w:ilvl="0" w:tplc="3C4EDB8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E3C0A94"/>
    <w:multiLevelType w:val="hybridMultilevel"/>
    <w:tmpl w:val="F8161C24"/>
    <w:lvl w:ilvl="0" w:tplc="B1D82612">
      <w:start w:val="4"/>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D30985"/>
    <w:multiLevelType w:val="hybridMultilevel"/>
    <w:tmpl w:val="399EE870"/>
    <w:lvl w:ilvl="0" w:tplc="CD12BE50">
      <w:start w:val="1"/>
      <w:numFmt w:val="decimal"/>
      <w:lvlText w:val="%1."/>
      <w:lvlJc w:val="left"/>
      <w:pPr>
        <w:ind w:left="1080" w:hanging="360"/>
      </w:pPr>
      <w:rPr>
        <w:rFonts w:hint="default"/>
        <w:b/>
        <w:i w:val="0"/>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
  </w:num>
  <w:num w:numId="2">
    <w:abstractNumId w:val="12"/>
  </w:num>
  <w:num w:numId="3">
    <w:abstractNumId w:val="1"/>
  </w:num>
  <w:num w:numId="4">
    <w:abstractNumId w:val="13"/>
  </w:num>
  <w:num w:numId="5">
    <w:abstractNumId w:val="5"/>
  </w:num>
  <w:num w:numId="6">
    <w:abstractNumId w:val="0"/>
  </w:num>
  <w:num w:numId="7">
    <w:abstractNumId w:val="10"/>
  </w:num>
  <w:num w:numId="8">
    <w:abstractNumId w:val="6"/>
  </w:num>
  <w:num w:numId="9">
    <w:abstractNumId w:val="8"/>
  </w:num>
  <w:num w:numId="10">
    <w:abstractNumId w:val="16"/>
  </w:num>
  <w:num w:numId="11">
    <w:abstractNumId w:val="19"/>
  </w:num>
  <w:num w:numId="12">
    <w:abstractNumId w:val="15"/>
  </w:num>
  <w:num w:numId="13">
    <w:abstractNumId w:val="3"/>
  </w:num>
  <w:num w:numId="14">
    <w:abstractNumId w:val="11"/>
  </w:num>
  <w:num w:numId="15">
    <w:abstractNumId w:val="14"/>
  </w:num>
  <w:num w:numId="16">
    <w:abstractNumId w:val="2"/>
  </w:num>
  <w:num w:numId="17">
    <w:abstractNumId w:val="7"/>
  </w:num>
  <w:num w:numId="18">
    <w:abstractNumId w:val="17"/>
  </w:num>
  <w:num w:numId="19">
    <w:abstractNumId w:val="9"/>
  </w:num>
  <w:num w:numId="20">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lia Mason Lewis">
    <w15:presenceInfo w15:providerId="AD" w15:userId="S-1-5-21-2676355427-447894320-4283101651-128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BED"/>
    <w:rsid w:val="0003000D"/>
    <w:rsid w:val="00035C23"/>
    <w:rsid w:val="00042221"/>
    <w:rsid w:val="00047168"/>
    <w:rsid w:val="00065510"/>
    <w:rsid w:val="0008111A"/>
    <w:rsid w:val="00085305"/>
    <w:rsid w:val="00086A3B"/>
    <w:rsid w:val="000A43C2"/>
    <w:rsid w:val="000B103C"/>
    <w:rsid w:val="000B1CB3"/>
    <w:rsid w:val="000D4811"/>
    <w:rsid w:val="000E19A7"/>
    <w:rsid w:val="00117078"/>
    <w:rsid w:val="00125C2B"/>
    <w:rsid w:val="00125FBB"/>
    <w:rsid w:val="00134FA3"/>
    <w:rsid w:val="0014664C"/>
    <w:rsid w:val="001474C4"/>
    <w:rsid w:val="00153170"/>
    <w:rsid w:val="00160692"/>
    <w:rsid w:val="0017095D"/>
    <w:rsid w:val="00175E84"/>
    <w:rsid w:val="00187A2C"/>
    <w:rsid w:val="00191C56"/>
    <w:rsid w:val="001C7567"/>
    <w:rsid w:val="001F192C"/>
    <w:rsid w:val="002044EF"/>
    <w:rsid w:val="00221C57"/>
    <w:rsid w:val="002333FD"/>
    <w:rsid w:val="002855FF"/>
    <w:rsid w:val="00297CF0"/>
    <w:rsid w:val="002D6F55"/>
    <w:rsid w:val="002F2AF4"/>
    <w:rsid w:val="002F68D4"/>
    <w:rsid w:val="00305EE0"/>
    <w:rsid w:val="00323694"/>
    <w:rsid w:val="00324858"/>
    <w:rsid w:val="0033118E"/>
    <w:rsid w:val="00337D50"/>
    <w:rsid w:val="00343E1C"/>
    <w:rsid w:val="0035518A"/>
    <w:rsid w:val="00355F95"/>
    <w:rsid w:val="00380118"/>
    <w:rsid w:val="00384AC1"/>
    <w:rsid w:val="00386082"/>
    <w:rsid w:val="00393128"/>
    <w:rsid w:val="003D6907"/>
    <w:rsid w:val="003E5A2D"/>
    <w:rsid w:val="003E74D7"/>
    <w:rsid w:val="003F07A3"/>
    <w:rsid w:val="003F3CE5"/>
    <w:rsid w:val="003F5A86"/>
    <w:rsid w:val="0040703E"/>
    <w:rsid w:val="00411838"/>
    <w:rsid w:val="004271C2"/>
    <w:rsid w:val="00436B83"/>
    <w:rsid w:val="00447DAE"/>
    <w:rsid w:val="004B47DD"/>
    <w:rsid w:val="004C0AAE"/>
    <w:rsid w:val="004D3BED"/>
    <w:rsid w:val="004E17E7"/>
    <w:rsid w:val="004F036A"/>
    <w:rsid w:val="00507805"/>
    <w:rsid w:val="0051045A"/>
    <w:rsid w:val="005144E4"/>
    <w:rsid w:val="00520BED"/>
    <w:rsid w:val="005250CE"/>
    <w:rsid w:val="00525B97"/>
    <w:rsid w:val="00534C67"/>
    <w:rsid w:val="005551A2"/>
    <w:rsid w:val="005614A9"/>
    <w:rsid w:val="005614FE"/>
    <w:rsid w:val="00561C54"/>
    <w:rsid w:val="005626C1"/>
    <w:rsid w:val="005830E8"/>
    <w:rsid w:val="00591678"/>
    <w:rsid w:val="005B720E"/>
    <w:rsid w:val="005C0558"/>
    <w:rsid w:val="005D26C0"/>
    <w:rsid w:val="006429EB"/>
    <w:rsid w:val="00643782"/>
    <w:rsid w:val="00672545"/>
    <w:rsid w:val="00680224"/>
    <w:rsid w:val="0069198D"/>
    <w:rsid w:val="006B1998"/>
    <w:rsid w:val="006C7160"/>
    <w:rsid w:val="006D55F9"/>
    <w:rsid w:val="006E03C4"/>
    <w:rsid w:val="00711157"/>
    <w:rsid w:val="00712A3C"/>
    <w:rsid w:val="00741A5B"/>
    <w:rsid w:val="00743A2C"/>
    <w:rsid w:val="00743EFE"/>
    <w:rsid w:val="00744941"/>
    <w:rsid w:val="00747CEF"/>
    <w:rsid w:val="00764A70"/>
    <w:rsid w:val="00766659"/>
    <w:rsid w:val="00772128"/>
    <w:rsid w:val="00774016"/>
    <w:rsid w:val="00774C92"/>
    <w:rsid w:val="00776A52"/>
    <w:rsid w:val="0078159E"/>
    <w:rsid w:val="00784560"/>
    <w:rsid w:val="007858DE"/>
    <w:rsid w:val="00792D32"/>
    <w:rsid w:val="007B3FEC"/>
    <w:rsid w:val="007D7D10"/>
    <w:rsid w:val="007E47F1"/>
    <w:rsid w:val="007F0014"/>
    <w:rsid w:val="007F0934"/>
    <w:rsid w:val="007F49CE"/>
    <w:rsid w:val="008305B4"/>
    <w:rsid w:val="008308F3"/>
    <w:rsid w:val="00833212"/>
    <w:rsid w:val="008651E3"/>
    <w:rsid w:val="008806B7"/>
    <w:rsid w:val="00880FA9"/>
    <w:rsid w:val="00884A61"/>
    <w:rsid w:val="00890BBB"/>
    <w:rsid w:val="008A123A"/>
    <w:rsid w:val="008A796E"/>
    <w:rsid w:val="008B2218"/>
    <w:rsid w:val="008C014D"/>
    <w:rsid w:val="008C0CCE"/>
    <w:rsid w:val="008D0086"/>
    <w:rsid w:val="008D245C"/>
    <w:rsid w:val="008E71E7"/>
    <w:rsid w:val="00962EAE"/>
    <w:rsid w:val="009A3871"/>
    <w:rsid w:val="009A621F"/>
    <w:rsid w:val="009A62F2"/>
    <w:rsid w:val="009B306B"/>
    <w:rsid w:val="009B72D8"/>
    <w:rsid w:val="009C1139"/>
    <w:rsid w:val="009C2E2E"/>
    <w:rsid w:val="009C329C"/>
    <w:rsid w:val="009F7840"/>
    <w:rsid w:val="00A07A63"/>
    <w:rsid w:val="00A421B4"/>
    <w:rsid w:val="00A63FFD"/>
    <w:rsid w:val="00A6717C"/>
    <w:rsid w:val="00A67769"/>
    <w:rsid w:val="00A75CB4"/>
    <w:rsid w:val="00AD6BFC"/>
    <w:rsid w:val="00AE6D66"/>
    <w:rsid w:val="00B05A4B"/>
    <w:rsid w:val="00B32BC9"/>
    <w:rsid w:val="00B40776"/>
    <w:rsid w:val="00B6209D"/>
    <w:rsid w:val="00B629F0"/>
    <w:rsid w:val="00B71651"/>
    <w:rsid w:val="00B82290"/>
    <w:rsid w:val="00B87DF2"/>
    <w:rsid w:val="00B9387C"/>
    <w:rsid w:val="00BA1353"/>
    <w:rsid w:val="00BA19AB"/>
    <w:rsid w:val="00BB561B"/>
    <w:rsid w:val="00BB7581"/>
    <w:rsid w:val="00BD1D05"/>
    <w:rsid w:val="00BD7CF8"/>
    <w:rsid w:val="00BE5809"/>
    <w:rsid w:val="00BE6276"/>
    <w:rsid w:val="00BF786F"/>
    <w:rsid w:val="00C42F89"/>
    <w:rsid w:val="00C46389"/>
    <w:rsid w:val="00C57A27"/>
    <w:rsid w:val="00C60BCF"/>
    <w:rsid w:val="00C7198F"/>
    <w:rsid w:val="00C76B54"/>
    <w:rsid w:val="00C82769"/>
    <w:rsid w:val="00C83DBA"/>
    <w:rsid w:val="00C9368F"/>
    <w:rsid w:val="00CB7ADA"/>
    <w:rsid w:val="00CC03C4"/>
    <w:rsid w:val="00CC0996"/>
    <w:rsid w:val="00CF6576"/>
    <w:rsid w:val="00D01268"/>
    <w:rsid w:val="00D272F6"/>
    <w:rsid w:val="00D27A5B"/>
    <w:rsid w:val="00D32D62"/>
    <w:rsid w:val="00D42DDF"/>
    <w:rsid w:val="00D62A4D"/>
    <w:rsid w:val="00D8758B"/>
    <w:rsid w:val="00D9339B"/>
    <w:rsid w:val="00D94444"/>
    <w:rsid w:val="00DB6576"/>
    <w:rsid w:val="00DD7440"/>
    <w:rsid w:val="00E14344"/>
    <w:rsid w:val="00E1671E"/>
    <w:rsid w:val="00E35D28"/>
    <w:rsid w:val="00E51B27"/>
    <w:rsid w:val="00E56A65"/>
    <w:rsid w:val="00E61971"/>
    <w:rsid w:val="00E6578A"/>
    <w:rsid w:val="00E94883"/>
    <w:rsid w:val="00E94DDB"/>
    <w:rsid w:val="00E9754A"/>
    <w:rsid w:val="00EB37A2"/>
    <w:rsid w:val="00EB4E60"/>
    <w:rsid w:val="00ED0111"/>
    <w:rsid w:val="00ED75E0"/>
    <w:rsid w:val="00EE1574"/>
    <w:rsid w:val="00EE529D"/>
    <w:rsid w:val="00EE7B2A"/>
    <w:rsid w:val="00EF1F21"/>
    <w:rsid w:val="00F13383"/>
    <w:rsid w:val="00F304B9"/>
    <w:rsid w:val="00F50495"/>
    <w:rsid w:val="00F5707B"/>
    <w:rsid w:val="00F642BB"/>
    <w:rsid w:val="00F64D80"/>
    <w:rsid w:val="00F70636"/>
    <w:rsid w:val="00F83139"/>
    <w:rsid w:val="00F83DDF"/>
    <w:rsid w:val="00F93D50"/>
    <w:rsid w:val="00FA368E"/>
    <w:rsid w:val="00FD6EF7"/>
    <w:rsid w:val="00FE72A2"/>
    <w:rsid w:val="00FF4258"/>
    <w:rsid w:val="00FF7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198D3"/>
  <w15:chartTrackingRefBased/>
  <w15:docId w15:val="{88828B2A-4E82-424F-8448-D7557E31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rsid w:val="00086A3B"/>
    <w:pPr>
      <w:tabs>
        <w:tab w:val="left" w:pos="440"/>
        <w:tab w:val="right" w:leader="dot" w:pos="9350"/>
      </w:tabs>
      <w:spacing w:before="240" w:after="0"/>
    </w:pPr>
    <w:rPr>
      <w:rFonts w:ascii="Calibri" w:hAnsi="Calibri"/>
      <w:b/>
      <w:bCs/>
      <w:caps/>
      <w:sz w:val="24"/>
      <w:szCs w:val="24"/>
    </w:rPr>
  </w:style>
  <w:style w:type="character" w:customStyle="1" w:styleId="TOC1Char">
    <w:name w:val="TOC 1 Char"/>
    <w:basedOn w:val="DefaultParagraphFont"/>
    <w:link w:val="TOC1"/>
    <w:uiPriority w:val="39"/>
    <w:rsid w:val="00086A3B"/>
    <w:rPr>
      <w:rFonts w:ascii="Calibri" w:hAnsi="Calibri"/>
      <w:b/>
      <w:bCs/>
      <w:caps/>
      <w:sz w:val="24"/>
      <w:szCs w:val="24"/>
    </w:rPr>
  </w:style>
  <w:style w:type="paragraph" w:styleId="ListParagraph">
    <w:name w:val="List Paragraph"/>
    <w:basedOn w:val="Normal"/>
    <w:uiPriority w:val="34"/>
    <w:qFormat/>
    <w:rsid w:val="004D3BED"/>
    <w:pPr>
      <w:ind w:left="720"/>
      <w:contextualSpacing/>
    </w:pPr>
  </w:style>
  <w:style w:type="table" w:styleId="TableGrid">
    <w:name w:val="Table Grid"/>
    <w:basedOn w:val="TableNormal"/>
    <w:uiPriority w:val="39"/>
    <w:rsid w:val="004D3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78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840"/>
  </w:style>
  <w:style w:type="paragraph" w:styleId="Footer">
    <w:name w:val="footer"/>
    <w:basedOn w:val="Normal"/>
    <w:link w:val="FooterChar"/>
    <w:uiPriority w:val="99"/>
    <w:unhideWhenUsed/>
    <w:rsid w:val="009F78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840"/>
  </w:style>
  <w:style w:type="paragraph" w:customStyle="1" w:styleId="Default">
    <w:name w:val="Default"/>
    <w:rsid w:val="00134FA3"/>
    <w:pPr>
      <w:autoSpaceDE w:val="0"/>
      <w:autoSpaceDN w:val="0"/>
      <w:adjustRightInd w:val="0"/>
      <w:spacing w:after="0" w:line="240" w:lineRule="auto"/>
    </w:pPr>
    <w:rPr>
      <w:rFonts w:ascii="Gill Sans MT" w:hAnsi="Gill Sans MT" w:cs="Gill Sans MT"/>
      <w:color w:val="000000"/>
      <w:sz w:val="24"/>
      <w:szCs w:val="24"/>
      <w:lang w:val="en-GB"/>
    </w:rPr>
  </w:style>
  <w:style w:type="character" w:styleId="CommentReference">
    <w:name w:val="annotation reference"/>
    <w:basedOn w:val="DefaultParagraphFont"/>
    <w:uiPriority w:val="99"/>
    <w:semiHidden/>
    <w:unhideWhenUsed/>
    <w:rsid w:val="00BA1353"/>
    <w:rPr>
      <w:sz w:val="16"/>
      <w:szCs w:val="16"/>
    </w:rPr>
  </w:style>
  <w:style w:type="paragraph" w:styleId="CommentText">
    <w:name w:val="annotation text"/>
    <w:basedOn w:val="Normal"/>
    <w:link w:val="CommentTextChar"/>
    <w:uiPriority w:val="99"/>
    <w:semiHidden/>
    <w:unhideWhenUsed/>
    <w:rsid w:val="00BA1353"/>
    <w:pPr>
      <w:spacing w:line="240" w:lineRule="auto"/>
    </w:pPr>
    <w:rPr>
      <w:sz w:val="20"/>
      <w:szCs w:val="20"/>
    </w:rPr>
  </w:style>
  <w:style w:type="character" w:customStyle="1" w:styleId="CommentTextChar">
    <w:name w:val="Comment Text Char"/>
    <w:basedOn w:val="DefaultParagraphFont"/>
    <w:link w:val="CommentText"/>
    <w:uiPriority w:val="99"/>
    <w:semiHidden/>
    <w:rsid w:val="00BA1353"/>
    <w:rPr>
      <w:sz w:val="20"/>
      <w:szCs w:val="20"/>
    </w:rPr>
  </w:style>
  <w:style w:type="paragraph" w:styleId="CommentSubject">
    <w:name w:val="annotation subject"/>
    <w:basedOn w:val="CommentText"/>
    <w:next w:val="CommentText"/>
    <w:link w:val="CommentSubjectChar"/>
    <w:uiPriority w:val="99"/>
    <w:semiHidden/>
    <w:unhideWhenUsed/>
    <w:rsid w:val="00BA1353"/>
    <w:rPr>
      <w:b/>
      <w:bCs/>
    </w:rPr>
  </w:style>
  <w:style w:type="character" w:customStyle="1" w:styleId="CommentSubjectChar">
    <w:name w:val="Comment Subject Char"/>
    <w:basedOn w:val="CommentTextChar"/>
    <w:link w:val="CommentSubject"/>
    <w:uiPriority w:val="99"/>
    <w:semiHidden/>
    <w:rsid w:val="00BA1353"/>
    <w:rPr>
      <w:b/>
      <w:bCs/>
      <w:sz w:val="20"/>
      <w:szCs w:val="20"/>
    </w:rPr>
  </w:style>
  <w:style w:type="paragraph" w:styleId="BalloonText">
    <w:name w:val="Balloon Text"/>
    <w:basedOn w:val="Normal"/>
    <w:link w:val="BalloonTextChar"/>
    <w:uiPriority w:val="99"/>
    <w:semiHidden/>
    <w:unhideWhenUsed/>
    <w:rsid w:val="00BA13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353"/>
    <w:rPr>
      <w:rFonts w:ascii="Segoe UI" w:hAnsi="Segoe UI" w:cs="Segoe UI"/>
      <w:sz w:val="18"/>
      <w:szCs w:val="18"/>
    </w:rPr>
  </w:style>
  <w:style w:type="paragraph" w:styleId="Caption">
    <w:name w:val="caption"/>
    <w:basedOn w:val="Normal"/>
    <w:next w:val="Normal"/>
    <w:uiPriority w:val="35"/>
    <w:unhideWhenUsed/>
    <w:qFormat/>
    <w:rsid w:val="0051045A"/>
    <w:pPr>
      <w:spacing w:after="200" w:line="240" w:lineRule="auto"/>
    </w:pPr>
    <w:rPr>
      <w:i/>
      <w:iCs/>
      <w:color w:val="44546A" w:themeColor="text2"/>
      <w:sz w:val="18"/>
      <w:szCs w:val="18"/>
    </w:rPr>
  </w:style>
  <w:style w:type="paragraph" w:styleId="Revision">
    <w:name w:val="Revision"/>
    <w:hidden/>
    <w:uiPriority w:val="99"/>
    <w:semiHidden/>
    <w:rsid w:val="00F831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598B7-9395-433A-BA4A-C77A5FA96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Mason Lewis</dc:creator>
  <cp:keywords/>
  <dc:description/>
  <cp:lastModifiedBy>Julia Mason Lewis</cp:lastModifiedBy>
  <cp:revision>4</cp:revision>
  <cp:lastPrinted>2019-02-26T13:50:00Z</cp:lastPrinted>
  <dcterms:created xsi:type="dcterms:W3CDTF">2019-03-10T09:52:00Z</dcterms:created>
  <dcterms:modified xsi:type="dcterms:W3CDTF">2019-03-18T13:23:00Z</dcterms:modified>
</cp:coreProperties>
</file>